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612CC" w14:textId="0423EC9C" w:rsidR="003C1D55" w:rsidRDefault="00D90AA3" w:rsidP="00D90AA3">
      <w:pPr>
        <w:widowControl/>
        <w:shd w:val="clear" w:color="auto" w:fill="FFFFFF"/>
        <w:spacing w:before="100" w:beforeAutospacing="1" w:after="100" w:afterAutospacing="1" w:line="360" w:lineRule="atLeast"/>
        <w:jc w:val="center"/>
        <w:rPr>
          <w:rFonts w:ascii="微软雅黑" w:eastAsia="微软雅黑" w:hAnsi="微软雅黑" w:cs="Segoe UI"/>
          <w:b/>
          <w:bCs/>
          <w:color w:val="000000"/>
          <w:kern w:val="0"/>
          <w:sz w:val="44"/>
          <w:szCs w:val="44"/>
        </w:rPr>
      </w:pPr>
      <w:r w:rsidRPr="00D90AA3">
        <w:rPr>
          <w:rFonts w:ascii="微软雅黑" w:eastAsia="微软雅黑" w:hAnsi="微软雅黑" w:cs="Segoe UI" w:hint="eastAsia"/>
          <w:b/>
          <w:bCs/>
          <w:color w:val="000000"/>
          <w:kern w:val="0"/>
          <w:sz w:val="44"/>
          <w:szCs w:val="44"/>
        </w:rPr>
        <w:t>个人结构性存产品账单</w:t>
      </w:r>
    </w:p>
    <w:p w14:paraId="7138C3C8" w14:textId="319A61ED" w:rsidR="00AC3816" w:rsidRDefault="00AC3816" w:rsidP="00D90AA3">
      <w:pPr>
        <w:widowControl/>
        <w:shd w:val="clear" w:color="auto" w:fill="FFFFFF"/>
        <w:spacing w:before="100" w:beforeAutospacing="1" w:after="100" w:afterAutospacing="1" w:line="360" w:lineRule="atLeast"/>
        <w:jc w:val="center"/>
        <w:rPr>
          <w:rFonts w:ascii="微软雅黑" w:eastAsia="微软雅黑" w:hAnsi="微软雅黑" w:cs="Segoe UI"/>
          <w:b/>
          <w:bCs/>
          <w:color w:val="000000"/>
          <w:kern w:val="0"/>
          <w:sz w:val="44"/>
          <w:szCs w:val="44"/>
        </w:rPr>
      </w:pPr>
      <w:r>
        <w:rPr>
          <w:rFonts w:ascii="仿宋" w:eastAsia="仿宋" w:hAnsi="仿宋" w:cs="Segoe UI" w:hint="eastAsia"/>
          <w:b/>
          <w:bCs/>
          <w:color w:val="000000"/>
          <w:kern w:val="0"/>
          <w:sz w:val="32"/>
          <w:szCs w:val="32"/>
        </w:rPr>
        <w:t>（账单日</w:t>
      </w:r>
      <w:r w:rsidR="00757361">
        <w:rPr>
          <w:rFonts w:ascii="仿宋" w:eastAsia="仿宋" w:hAnsi="仿宋" w:cs="Segoe UI"/>
          <w:b/>
          <w:bCs/>
          <w:color w:val="000000"/>
          <w:kern w:val="0"/>
          <w:sz w:val="32"/>
          <w:szCs w:val="32"/>
        </w:rPr>
        <w:t>4</w:t>
      </w:r>
      <w:r>
        <w:rPr>
          <w:rFonts w:ascii="仿宋" w:eastAsia="仿宋" w:hAnsi="仿宋" w:cs="Segoe UI" w:hint="eastAsia"/>
          <w:b/>
          <w:bCs/>
          <w:color w:val="000000"/>
          <w:kern w:val="0"/>
          <w:sz w:val="32"/>
          <w:szCs w:val="32"/>
        </w:rPr>
        <w:t>月3</w:t>
      </w:r>
      <w:r w:rsidR="00757361">
        <w:rPr>
          <w:rFonts w:ascii="仿宋" w:eastAsia="仿宋" w:hAnsi="仿宋" w:cs="Segoe UI"/>
          <w:b/>
          <w:bCs/>
          <w:color w:val="000000"/>
          <w:kern w:val="0"/>
          <w:sz w:val="32"/>
          <w:szCs w:val="32"/>
        </w:rPr>
        <w:t>0</w:t>
      </w:r>
      <w:r>
        <w:rPr>
          <w:rFonts w:ascii="仿宋" w:eastAsia="仿宋" w:hAnsi="仿宋" w:cs="Segoe UI" w:hint="eastAsia"/>
          <w:b/>
          <w:bCs/>
          <w:color w:val="000000"/>
          <w:kern w:val="0"/>
          <w:sz w:val="32"/>
          <w:szCs w:val="32"/>
        </w:rPr>
        <w:t>日）</w:t>
      </w:r>
    </w:p>
    <w:p w14:paraId="25465C8C" w14:textId="3FDE3D67" w:rsidR="00D90AA3" w:rsidRPr="00D90AA3" w:rsidRDefault="00D90AA3" w:rsidP="00D90AA3">
      <w:pPr>
        <w:widowControl/>
        <w:shd w:val="clear" w:color="auto" w:fill="FFFFFF"/>
        <w:spacing w:before="100" w:beforeAutospacing="1" w:after="100" w:afterAutospacing="1" w:line="360" w:lineRule="atLeast"/>
        <w:rPr>
          <w:rFonts w:ascii="仿宋" w:eastAsia="仿宋" w:hAnsi="仿宋" w:cs="Segoe UI"/>
          <w:b/>
          <w:bCs/>
          <w:color w:val="000000"/>
          <w:kern w:val="0"/>
          <w:sz w:val="32"/>
          <w:szCs w:val="32"/>
        </w:rPr>
      </w:pPr>
      <w:r w:rsidRPr="00D90AA3">
        <w:rPr>
          <w:rFonts w:ascii="仿宋" w:eastAsia="仿宋" w:hAnsi="仿宋" w:cs="Segoe UI" w:hint="eastAsia"/>
          <w:b/>
          <w:bCs/>
          <w:color w:val="000000"/>
          <w:kern w:val="0"/>
          <w:sz w:val="32"/>
          <w:szCs w:val="32"/>
        </w:rPr>
        <w:t>尊敬的客户：</w:t>
      </w:r>
    </w:p>
    <w:p w14:paraId="6BD198AE" w14:textId="56525039" w:rsidR="00D90AA3" w:rsidRPr="00D90AA3" w:rsidRDefault="00D90AA3" w:rsidP="00D90AA3">
      <w:pPr>
        <w:widowControl/>
        <w:shd w:val="clear" w:color="auto" w:fill="FFFFFF"/>
        <w:spacing w:before="100" w:beforeAutospacing="1" w:after="100" w:afterAutospacing="1" w:line="360" w:lineRule="atLeast"/>
        <w:rPr>
          <w:rFonts w:ascii="仿宋" w:eastAsia="仿宋" w:hAnsi="仿宋" w:cs="Segoe UI"/>
          <w:b/>
          <w:bCs/>
          <w:color w:val="000000"/>
          <w:kern w:val="0"/>
          <w:sz w:val="32"/>
          <w:szCs w:val="32"/>
        </w:rPr>
      </w:pPr>
      <w:r w:rsidRPr="00D90AA3">
        <w:rPr>
          <w:rFonts w:ascii="仿宋" w:eastAsia="仿宋" w:hAnsi="仿宋" w:cs="Segoe UI" w:hint="eastAsia"/>
          <w:b/>
          <w:bCs/>
          <w:color w:val="000000"/>
          <w:kern w:val="0"/>
          <w:sz w:val="32"/>
          <w:szCs w:val="32"/>
        </w:rPr>
        <w:t xml:space="preserve"> </w:t>
      </w:r>
      <w:r w:rsidRPr="00D90AA3">
        <w:rPr>
          <w:rFonts w:ascii="仿宋" w:eastAsia="仿宋" w:hAnsi="仿宋" w:cs="Segoe UI"/>
          <w:b/>
          <w:bCs/>
          <w:color w:val="000000"/>
          <w:kern w:val="0"/>
          <w:sz w:val="32"/>
          <w:szCs w:val="32"/>
        </w:rPr>
        <w:t xml:space="preserve">     </w:t>
      </w:r>
      <w:r w:rsidRPr="00D90AA3">
        <w:rPr>
          <w:rFonts w:ascii="仿宋" w:eastAsia="仿宋" w:hAnsi="仿宋" w:cs="Segoe UI" w:hint="eastAsia"/>
          <w:b/>
          <w:bCs/>
          <w:color w:val="000000"/>
          <w:kern w:val="0"/>
          <w:sz w:val="32"/>
          <w:szCs w:val="32"/>
        </w:rPr>
        <w:t>青岛银行</w:t>
      </w:r>
      <w:r w:rsidR="00757361">
        <w:rPr>
          <w:rFonts w:ascii="仿宋" w:eastAsia="仿宋" w:hAnsi="仿宋" w:cs="Segoe UI"/>
          <w:b/>
          <w:bCs/>
          <w:color w:val="000000"/>
          <w:kern w:val="0"/>
          <w:sz w:val="32"/>
          <w:szCs w:val="32"/>
        </w:rPr>
        <w:t>4</w:t>
      </w:r>
      <w:r w:rsidR="00F508CD" w:rsidRPr="00D90AA3">
        <w:rPr>
          <w:rFonts w:ascii="仿宋" w:eastAsia="仿宋" w:hAnsi="仿宋" w:cs="Segoe UI" w:hint="eastAsia"/>
          <w:b/>
          <w:bCs/>
          <w:color w:val="000000"/>
          <w:kern w:val="0"/>
          <w:sz w:val="32"/>
          <w:szCs w:val="32"/>
        </w:rPr>
        <w:t>月</w:t>
      </w:r>
      <w:r w:rsidRPr="00D90AA3">
        <w:rPr>
          <w:rFonts w:ascii="仿宋" w:eastAsia="仿宋" w:hAnsi="仿宋" w:cs="Segoe UI" w:hint="eastAsia"/>
          <w:b/>
          <w:bCs/>
          <w:color w:val="000000"/>
          <w:kern w:val="0"/>
          <w:sz w:val="32"/>
          <w:szCs w:val="32"/>
        </w:rPr>
        <w:t>个人结构性存款产品账单如下：</w:t>
      </w:r>
    </w:p>
    <w:tbl>
      <w:tblPr>
        <w:tblW w:w="5000" w:type="pct"/>
        <w:tblLook w:val="04A0" w:firstRow="1" w:lastRow="0" w:firstColumn="1" w:lastColumn="0" w:noHBand="0" w:noVBand="1"/>
      </w:tblPr>
      <w:tblGrid>
        <w:gridCol w:w="1415"/>
        <w:gridCol w:w="1732"/>
        <w:gridCol w:w="923"/>
        <w:gridCol w:w="889"/>
        <w:gridCol w:w="1658"/>
        <w:gridCol w:w="1679"/>
      </w:tblGrid>
      <w:tr w:rsidR="00D61ED3" w:rsidRPr="00D90AA3" w14:paraId="38AA7F19" w14:textId="77777777" w:rsidTr="00D61ED3">
        <w:trPr>
          <w:trHeight w:val="798"/>
        </w:trPr>
        <w:tc>
          <w:tcPr>
            <w:tcW w:w="85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2AA8090" w14:textId="77777777" w:rsidR="00D61ED3" w:rsidRPr="00D90AA3" w:rsidRDefault="00D61ED3" w:rsidP="00D90AA3">
            <w:pPr>
              <w:widowControl/>
              <w:jc w:val="center"/>
              <w:rPr>
                <w:rFonts w:ascii="宋体" w:hAnsi="宋体" w:cs="宋体"/>
                <w:b/>
                <w:bCs/>
                <w:kern w:val="0"/>
                <w:sz w:val="20"/>
                <w:szCs w:val="20"/>
              </w:rPr>
            </w:pPr>
            <w:r w:rsidRPr="00D90AA3">
              <w:rPr>
                <w:rFonts w:ascii="宋体" w:hAnsi="宋体" w:cs="宋体" w:hint="eastAsia"/>
                <w:b/>
                <w:bCs/>
                <w:kern w:val="0"/>
                <w:sz w:val="20"/>
                <w:szCs w:val="20"/>
              </w:rPr>
              <w:t>产品代码</w:t>
            </w:r>
          </w:p>
        </w:tc>
        <w:tc>
          <w:tcPr>
            <w:tcW w:w="1044" w:type="pct"/>
            <w:tcBorders>
              <w:top w:val="single" w:sz="4" w:space="0" w:color="auto"/>
              <w:left w:val="nil"/>
              <w:bottom w:val="single" w:sz="4" w:space="0" w:color="auto"/>
              <w:right w:val="single" w:sz="4" w:space="0" w:color="auto"/>
            </w:tcBorders>
            <w:shd w:val="clear" w:color="auto" w:fill="auto"/>
            <w:vAlign w:val="bottom"/>
            <w:hideMark/>
          </w:tcPr>
          <w:p w14:paraId="42130FA5" w14:textId="77777777" w:rsidR="00D61ED3" w:rsidRPr="00D90AA3" w:rsidRDefault="00D61ED3" w:rsidP="00D90AA3">
            <w:pPr>
              <w:widowControl/>
              <w:jc w:val="center"/>
              <w:rPr>
                <w:rFonts w:ascii="宋体" w:hAnsi="宋体" w:cs="宋体"/>
                <w:b/>
                <w:bCs/>
                <w:kern w:val="0"/>
                <w:sz w:val="20"/>
                <w:szCs w:val="20"/>
              </w:rPr>
            </w:pPr>
            <w:r w:rsidRPr="00D90AA3">
              <w:rPr>
                <w:rFonts w:ascii="宋体" w:hAnsi="宋体" w:cs="宋体" w:hint="eastAsia"/>
                <w:b/>
                <w:bCs/>
                <w:kern w:val="0"/>
                <w:sz w:val="20"/>
                <w:szCs w:val="20"/>
              </w:rPr>
              <w:t>募集金额</w:t>
            </w:r>
            <w:r w:rsidRPr="00D90AA3">
              <w:rPr>
                <w:rFonts w:ascii="宋体" w:hAnsi="宋体" w:cs="宋体" w:hint="eastAsia"/>
                <w:b/>
                <w:bCs/>
                <w:kern w:val="0"/>
                <w:sz w:val="20"/>
                <w:szCs w:val="20"/>
              </w:rPr>
              <w:br/>
              <w:t>（人民币元）</w:t>
            </w:r>
          </w:p>
        </w:tc>
        <w:tc>
          <w:tcPr>
            <w:tcW w:w="556" w:type="pct"/>
            <w:tcBorders>
              <w:top w:val="single" w:sz="4" w:space="0" w:color="auto"/>
              <w:left w:val="nil"/>
              <w:bottom w:val="single" w:sz="4" w:space="0" w:color="auto"/>
              <w:right w:val="single" w:sz="4" w:space="0" w:color="auto"/>
            </w:tcBorders>
            <w:shd w:val="clear" w:color="auto" w:fill="auto"/>
            <w:vAlign w:val="bottom"/>
            <w:hideMark/>
          </w:tcPr>
          <w:p w14:paraId="704C0607" w14:textId="03FAB232" w:rsidR="00D61ED3" w:rsidRPr="00D90AA3" w:rsidRDefault="00D61ED3" w:rsidP="00D90AA3">
            <w:pPr>
              <w:widowControl/>
              <w:jc w:val="center"/>
              <w:rPr>
                <w:rFonts w:ascii="Arial" w:hAnsi="Arial" w:cs="Arial"/>
                <w:b/>
                <w:bCs/>
                <w:kern w:val="0"/>
                <w:sz w:val="20"/>
                <w:szCs w:val="20"/>
              </w:rPr>
            </w:pPr>
            <w:r>
              <w:rPr>
                <w:rFonts w:ascii="宋体" w:hAnsi="宋体" w:cs="Arial" w:hint="eastAsia"/>
                <w:b/>
                <w:bCs/>
                <w:kern w:val="0"/>
                <w:sz w:val="20"/>
                <w:szCs w:val="20"/>
              </w:rPr>
              <w:t>业绩比较基准</w:t>
            </w:r>
            <w:r w:rsidRPr="00D90AA3">
              <w:rPr>
                <w:rFonts w:ascii="宋体" w:hAnsi="宋体" w:cs="Arial" w:hint="eastAsia"/>
                <w:b/>
                <w:bCs/>
                <w:kern w:val="0"/>
                <w:sz w:val="20"/>
                <w:szCs w:val="20"/>
              </w:rPr>
              <w:t>下限（</w:t>
            </w:r>
            <w:r w:rsidRPr="00D90AA3">
              <w:rPr>
                <w:rFonts w:ascii="Arial" w:hAnsi="Arial" w:cs="Arial"/>
                <w:b/>
                <w:bCs/>
                <w:kern w:val="0"/>
                <w:sz w:val="20"/>
                <w:szCs w:val="20"/>
              </w:rPr>
              <w:t>%</w:t>
            </w:r>
            <w:r w:rsidRPr="00D90AA3">
              <w:rPr>
                <w:rFonts w:ascii="宋体" w:hAnsi="宋体" w:cs="Arial" w:hint="eastAsia"/>
                <w:b/>
                <w:bCs/>
                <w:kern w:val="0"/>
                <w:sz w:val="20"/>
                <w:szCs w:val="20"/>
              </w:rPr>
              <w:t>）</w:t>
            </w:r>
          </w:p>
        </w:tc>
        <w:tc>
          <w:tcPr>
            <w:tcW w:w="536" w:type="pct"/>
            <w:tcBorders>
              <w:top w:val="single" w:sz="4" w:space="0" w:color="auto"/>
              <w:left w:val="nil"/>
              <w:bottom w:val="single" w:sz="4" w:space="0" w:color="auto"/>
              <w:right w:val="single" w:sz="4" w:space="0" w:color="auto"/>
            </w:tcBorders>
            <w:shd w:val="clear" w:color="auto" w:fill="auto"/>
            <w:vAlign w:val="bottom"/>
            <w:hideMark/>
          </w:tcPr>
          <w:p w14:paraId="2F90399F" w14:textId="04A78F05" w:rsidR="00D61ED3" w:rsidRPr="00D90AA3" w:rsidRDefault="00D61ED3" w:rsidP="00D90AA3">
            <w:pPr>
              <w:widowControl/>
              <w:jc w:val="center"/>
              <w:rPr>
                <w:rFonts w:ascii="Arial" w:hAnsi="Arial" w:cs="Arial"/>
                <w:b/>
                <w:bCs/>
                <w:kern w:val="0"/>
                <w:sz w:val="20"/>
                <w:szCs w:val="20"/>
              </w:rPr>
            </w:pPr>
            <w:r>
              <w:rPr>
                <w:rFonts w:ascii="宋体" w:hAnsi="宋体" w:cs="Arial" w:hint="eastAsia"/>
                <w:b/>
                <w:bCs/>
                <w:kern w:val="0"/>
                <w:sz w:val="20"/>
                <w:szCs w:val="20"/>
              </w:rPr>
              <w:t>业绩比较基准</w:t>
            </w:r>
            <w:r w:rsidRPr="00D90AA3">
              <w:rPr>
                <w:rFonts w:ascii="宋体" w:hAnsi="宋体" w:cs="Arial" w:hint="eastAsia"/>
                <w:b/>
                <w:bCs/>
                <w:kern w:val="0"/>
                <w:sz w:val="20"/>
                <w:szCs w:val="20"/>
              </w:rPr>
              <w:t>上限（</w:t>
            </w:r>
            <w:r w:rsidRPr="00D90AA3">
              <w:rPr>
                <w:rFonts w:ascii="Arial" w:hAnsi="Arial" w:cs="Arial"/>
                <w:b/>
                <w:bCs/>
                <w:kern w:val="0"/>
                <w:sz w:val="20"/>
                <w:szCs w:val="20"/>
              </w:rPr>
              <w:t>%</w:t>
            </w:r>
            <w:r w:rsidRPr="00D90AA3">
              <w:rPr>
                <w:rFonts w:ascii="宋体" w:hAnsi="宋体" w:cs="Arial" w:hint="eastAsia"/>
                <w:b/>
                <w:bCs/>
                <w:kern w:val="0"/>
                <w:sz w:val="20"/>
                <w:szCs w:val="20"/>
              </w:rPr>
              <w:t>）</w:t>
            </w:r>
          </w:p>
        </w:tc>
        <w:tc>
          <w:tcPr>
            <w:tcW w:w="999" w:type="pct"/>
            <w:tcBorders>
              <w:top w:val="single" w:sz="4" w:space="0" w:color="auto"/>
              <w:left w:val="nil"/>
              <w:bottom w:val="single" w:sz="4" w:space="0" w:color="auto"/>
              <w:right w:val="single" w:sz="4" w:space="0" w:color="auto"/>
            </w:tcBorders>
            <w:shd w:val="clear" w:color="auto" w:fill="auto"/>
            <w:vAlign w:val="bottom"/>
            <w:hideMark/>
          </w:tcPr>
          <w:p w14:paraId="20AD0072" w14:textId="77777777" w:rsidR="00D61ED3" w:rsidRDefault="00D61ED3" w:rsidP="002B4950">
            <w:pPr>
              <w:widowControl/>
              <w:jc w:val="center"/>
              <w:rPr>
                <w:rFonts w:ascii="宋体" w:hAnsi="宋体" w:cs="宋体"/>
                <w:b/>
                <w:bCs/>
                <w:kern w:val="0"/>
                <w:sz w:val="20"/>
                <w:szCs w:val="20"/>
              </w:rPr>
            </w:pPr>
            <w:r w:rsidRPr="00D90AA3">
              <w:rPr>
                <w:rFonts w:ascii="宋体" w:hAnsi="宋体" w:cs="宋体" w:hint="eastAsia"/>
                <w:b/>
                <w:bCs/>
                <w:kern w:val="0"/>
                <w:sz w:val="20"/>
                <w:szCs w:val="20"/>
              </w:rPr>
              <w:t>衍生品交易</w:t>
            </w:r>
          </w:p>
          <w:p w14:paraId="42D27B7B" w14:textId="6AB0EE25" w:rsidR="00D61ED3" w:rsidRPr="00D90AA3" w:rsidRDefault="00D61ED3" w:rsidP="002B4950">
            <w:pPr>
              <w:widowControl/>
              <w:jc w:val="center"/>
              <w:rPr>
                <w:rFonts w:ascii="宋体" w:hAnsi="宋体" w:cs="宋体"/>
                <w:b/>
                <w:bCs/>
                <w:kern w:val="0"/>
                <w:sz w:val="20"/>
                <w:szCs w:val="20"/>
              </w:rPr>
            </w:pPr>
            <w:r w:rsidRPr="00D90AA3">
              <w:rPr>
                <w:rFonts w:ascii="宋体" w:hAnsi="宋体" w:cs="宋体" w:hint="eastAsia"/>
                <w:b/>
                <w:bCs/>
                <w:kern w:val="0"/>
                <w:sz w:val="20"/>
                <w:szCs w:val="20"/>
              </w:rPr>
              <w:t>规模</w:t>
            </w:r>
            <w:r w:rsidRPr="00D90AA3">
              <w:rPr>
                <w:rFonts w:ascii="宋体" w:hAnsi="宋体" w:cs="宋体" w:hint="eastAsia"/>
                <w:b/>
                <w:bCs/>
                <w:kern w:val="0"/>
                <w:sz w:val="20"/>
                <w:szCs w:val="20"/>
              </w:rPr>
              <w:br/>
              <w:t>（人民币元）</w:t>
            </w:r>
          </w:p>
        </w:tc>
        <w:tc>
          <w:tcPr>
            <w:tcW w:w="1012" w:type="pct"/>
            <w:tcBorders>
              <w:top w:val="single" w:sz="4" w:space="0" w:color="auto"/>
              <w:left w:val="nil"/>
              <w:bottom w:val="single" w:sz="4" w:space="0" w:color="auto"/>
              <w:right w:val="single" w:sz="4" w:space="0" w:color="auto"/>
            </w:tcBorders>
            <w:shd w:val="clear" w:color="auto" w:fill="auto"/>
            <w:vAlign w:val="bottom"/>
            <w:hideMark/>
          </w:tcPr>
          <w:p w14:paraId="7FA2B145" w14:textId="77777777" w:rsidR="00D61ED3" w:rsidRDefault="00D61ED3" w:rsidP="00D90AA3">
            <w:pPr>
              <w:widowControl/>
              <w:jc w:val="center"/>
              <w:rPr>
                <w:rFonts w:ascii="宋体" w:hAnsi="宋体" w:cs="宋体"/>
                <w:b/>
                <w:bCs/>
                <w:kern w:val="0"/>
                <w:sz w:val="20"/>
                <w:szCs w:val="20"/>
              </w:rPr>
            </w:pPr>
            <w:r w:rsidRPr="00D90AA3">
              <w:rPr>
                <w:rFonts w:ascii="宋体" w:hAnsi="宋体" w:cs="宋体" w:hint="eastAsia"/>
                <w:b/>
                <w:bCs/>
                <w:kern w:val="0"/>
                <w:sz w:val="20"/>
                <w:szCs w:val="20"/>
              </w:rPr>
              <w:t>衍生品公允</w:t>
            </w:r>
          </w:p>
          <w:p w14:paraId="1FD7E64B" w14:textId="254C6A9C" w:rsidR="00D61ED3" w:rsidRPr="00D90AA3" w:rsidRDefault="00D61ED3" w:rsidP="00D90AA3">
            <w:pPr>
              <w:widowControl/>
              <w:jc w:val="center"/>
              <w:rPr>
                <w:rFonts w:ascii="宋体" w:hAnsi="宋体" w:cs="宋体"/>
                <w:b/>
                <w:bCs/>
                <w:kern w:val="0"/>
                <w:sz w:val="20"/>
                <w:szCs w:val="20"/>
              </w:rPr>
            </w:pPr>
            <w:r w:rsidRPr="00D90AA3">
              <w:rPr>
                <w:rFonts w:ascii="宋体" w:hAnsi="宋体" w:cs="宋体" w:hint="eastAsia"/>
                <w:b/>
                <w:bCs/>
                <w:kern w:val="0"/>
                <w:sz w:val="20"/>
                <w:szCs w:val="20"/>
              </w:rPr>
              <w:t>价值</w:t>
            </w:r>
            <w:r w:rsidRPr="00D90AA3">
              <w:rPr>
                <w:rFonts w:ascii="宋体" w:hAnsi="宋体" w:cs="宋体" w:hint="eastAsia"/>
                <w:b/>
                <w:bCs/>
                <w:kern w:val="0"/>
                <w:sz w:val="20"/>
                <w:szCs w:val="20"/>
              </w:rPr>
              <w:br/>
              <w:t>（人民币元）</w:t>
            </w:r>
          </w:p>
        </w:tc>
      </w:tr>
      <w:tr w:rsidR="00757361" w:rsidRPr="00D90AA3" w14:paraId="6C1E91A6"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7FDAB03B" w14:textId="6620C6AE"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JG226M132</w:t>
            </w:r>
          </w:p>
        </w:tc>
        <w:tc>
          <w:tcPr>
            <w:tcW w:w="1044" w:type="pct"/>
            <w:tcBorders>
              <w:top w:val="nil"/>
              <w:left w:val="nil"/>
              <w:bottom w:val="single" w:sz="4" w:space="0" w:color="auto"/>
              <w:right w:val="single" w:sz="4" w:space="0" w:color="auto"/>
            </w:tcBorders>
            <w:shd w:val="clear" w:color="auto" w:fill="auto"/>
            <w:noWrap/>
            <w:vAlign w:val="bottom"/>
            <w:hideMark/>
          </w:tcPr>
          <w:p w14:paraId="03A7B296" w14:textId="5EC6C74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85,898,000.00 </w:t>
            </w:r>
          </w:p>
        </w:tc>
        <w:tc>
          <w:tcPr>
            <w:tcW w:w="556" w:type="pct"/>
            <w:tcBorders>
              <w:top w:val="nil"/>
              <w:left w:val="nil"/>
              <w:bottom w:val="single" w:sz="4" w:space="0" w:color="auto"/>
              <w:right w:val="single" w:sz="4" w:space="0" w:color="auto"/>
            </w:tcBorders>
            <w:shd w:val="clear" w:color="auto" w:fill="auto"/>
            <w:noWrap/>
            <w:vAlign w:val="bottom"/>
            <w:hideMark/>
          </w:tcPr>
          <w:p w14:paraId="537ACE60" w14:textId="7DA5A7C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294C2752" w14:textId="52AAD5D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6B8D197D" w14:textId="3DE52DE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1,358,823.99 </w:t>
            </w:r>
          </w:p>
        </w:tc>
        <w:tc>
          <w:tcPr>
            <w:tcW w:w="1012" w:type="pct"/>
            <w:tcBorders>
              <w:top w:val="nil"/>
              <w:left w:val="nil"/>
              <w:bottom w:val="single" w:sz="4" w:space="0" w:color="auto"/>
              <w:right w:val="single" w:sz="4" w:space="0" w:color="auto"/>
            </w:tcBorders>
            <w:shd w:val="clear" w:color="auto" w:fill="auto"/>
            <w:noWrap/>
            <w:vAlign w:val="bottom"/>
            <w:hideMark/>
          </w:tcPr>
          <w:p w14:paraId="1F17B8F0" w14:textId="40E5471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1,370,885.73 </w:t>
            </w:r>
          </w:p>
        </w:tc>
      </w:tr>
      <w:tr w:rsidR="00757361" w:rsidRPr="00D90AA3" w14:paraId="75B7AC1E"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BC66B90" w14:textId="60FE91B2"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JG226M134</w:t>
            </w:r>
          </w:p>
        </w:tc>
        <w:tc>
          <w:tcPr>
            <w:tcW w:w="1044" w:type="pct"/>
            <w:tcBorders>
              <w:top w:val="nil"/>
              <w:left w:val="nil"/>
              <w:bottom w:val="single" w:sz="4" w:space="0" w:color="auto"/>
              <w:right w:val="single" w:sz="4" w:space="0" w:color="auto"/>
            </w:tcBorders>
            <w:shd w:val="clear" w:color="auto" w:fill="auto"/>
            <w:noWrap/>
            <w:vAlign w:val="bottom"/>
            <w:hideMark/>
          </w:tcPr>
          <w:p w14:paraId="361960A2" w14:textId="740767C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188,778,000.00 </w:t>
            </w:r>
          </w:p>
        </w:tc>
        <w:tc>
          <w:tcPr>
            <w:tcW w:w="556" w:type="pct"/>
            <w:tcBorders>
              <w:top w:val="nil"/>
              <w:left w:val="nil"/>
              <w:bottom w:val="single" w:sz="4" w:space="0" w:color="auto"/>
              <w:right w:val="single" w:sz="4" w:space="0" w:color="auto"/>
            </w:tcBorders>
            <w:shd w:val="clear" w:color="auto" w:fill="auto"/>
            <w:noWrap/>
            <w:vAlign w:val="bottom"/>
            <w:hideMark/>
          </w:tcPr>
          <w:p w14:paraId="069D014B" w14:textId="06E3E3A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504756F0" w14:textId="273D627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180E08AF" w14:textId="401F3F9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2,925,595.64 </w:t>
            </w:r>
          </w:p>
        </w:tc>
        <w:tc>
          <w:tcPr>
            <w:tcW w:w="1012" w:type="pct"/>
            <w:tcBorders>
              <w:top w:val="nil"/>
              <w:left w:val="nil"/>
              <w:bottom w:val="single" w:sz="4" w:space="0" w:color="auto"/>
              <w:right w:val="single" w:sz="4" w:space="0" w:color="auto"/>
            </w:tcBorders>
            <w:shd w:val="clear" w:color="auto" w:fill="auto"/>
            <w:noWrap/>
            <w:vAlign w:val="bottom"/>
            <w:hideMark/>
          </w:tcPr>
          <w:p w14:paraId="6D6FD127" w14:textId="384EA04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2,979,705.84 </w:t>
            </w:r>
          </w:p>
        </w:tc>
      </w:tr>
      <w:tr w:rsidR="00757361" w:rsidRPr="00D90AA3" w14:paraId="2316A54E"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2252EAEB" w14:textId="20B3D1DD"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JG226M136</w:t>
            </w:r>
          </w:p>
        </w:tc>
        <w:tc>
          <w:tcPr>
            <w:tcW w:w="1044" w:type="pct"/>
            <w:tcBorders>
              <w:top w:val="nil"/>
              <w:left w:val="nil"/>
              <w:bottom w:val="single" w:sz="4" w:space="0" w:color="auto"/>
              <w:right w:val="single" w:sz="4" w:space="0" w:color="auto"/>
            </w:tcBorders>
            <w:shd w:val="clear" w:color="auto" w:fill="auto"/>
            <w:noWrap/>
            <w:vAlign w:val="bottom"/>
            <w:hideMark/>
          </w:tcPr>
          <w:p w14:paraId="620B0220" w14:textId="4C8A638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102,665,000.00 </w:t>
            </w:r>
          </w:p>
        </w:tc>
        <w:tc>
          <w:tcPr>
            <w:tcW w:w="556" w:type="pct"/>
            <w:tcBorders>
              <w:top w:val="nil"/>
              <w:left w:val="nil"/>
              <w:bottom w:val="single" w:sz="4" w:space="0" w:color="auto"/>
              <w:right w:val="single" w:sz="4" w:space="0" w:color="auto"/>
            </w:tcBorders>
            <w:shd w:val="clear" w:color="auto" w:fill="auto"/>
            <w:noWrap/>
            <w:vAlign w:val="bottom"/>
            <w:hideMark/>
          </w:tcPr>
          <w:p w14:paraId="5B5D6DC6" w14:textId="1480922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2A493134" w14:textId="113587F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4A99E7A7" w14:textId="098D714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1,589,690.17 </w:t>
            </w:r>
          </w:p>
        </w:tc>
        <w:tc>
          <w:tcPr>
            <w:tcW w:w="1012" w:type="pct"/>
            <w:tcBorders>
              <w:top w:val="nil"/>
              <w:left w:val="nil"/>
              <w:bottom w:val="single" w:sz="4" w:space="0" w:color="auto"/>
              <w:right w:val="single" w:sz="4" w:space="0" w:color="auto"/>
            </w:tcBorders>
            <w:shd w:val="clear" w:color="auto" w:fill="auto"/>
            <w:noWrap/>
            <w:vAlign w:val="bottom"/>
            <w:hideMark/>
          </w:tcPr>
          <w:p w14:paraId="0D58CF55" w14:textId="36AC10A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1,603,738.69 </w:t>
            </w:r>
          </w:p>
        </w:tc>
      </w:tr>
      <w:tr w:rsidR="00757361" w:rsidRPr="00D90AA3" w14:paraId="72C25E14"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36D0685E" w14:textId="25511083"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JG226M138</w:t>
            </w:r>
          </w:p>
        </w:tc>
        <w:tc>
          <w:tcPr>
            <w:tcW w:w="1044" w:type="pct"/>
            <w:tcBorders>
              <w:top w:val="nil"/>
              <w:left w:val="nil"/>
              <w:bottom w:val="single" w:sz="4" w:space="0" w:color="auto"/>
              <w:right w:val="single" w:sz="4" w:space="0" w:color="auto"/>
            </w:tcBorders>
            <w:shd w:val="clear" w:color="auto" w:fill="auto"/>
            <w:noWrap/>
            <w:vAlign w:val="bottom"/>
            <w:hideMark/>
          </w:tcPr>
          <w:p w14:paraId="7440BF7A" w14:textId="27280AC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131,730,000.00 </w:t>
            </w:r>
          </w:p>
        </w:tc>
        <w:tc>
          <w:tcPr>
            <w:tcW w:w="556" w:type="pct"/>
            <w:tcBorders>
              <w:top w:val="nil"/>
              <w:left w:val="nil"/>
              <w:bottom w:val="single" w:sz="4" w:space="0" w:color="auto"/>
              <w:right w:val="single" w:sz="4" w:space="0" w:color="auto"/>
            </w:tcBorders>
            <w:shd w:val="clear" w:color="auto" w:fill="auto"/>
            <w:noWrap/>
            <w:vAlign w:val="bottom"/>
            <w:hideMark/>
          </w:tcPr>
          <w:p w14:paraId="72FEA9A6" w14:textId="0DC3B7E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2EBF28BC" w14:textId="06ED697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3CB523CD" w14:textId="7CD7EAD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2,039,694.40 </w:t>
            </w:r>
          </w:p>
        </w:tc>
        <w:tc>
          <w:tcPr>
            <w:tcW w:w="1012" w:type="pct"/>
            <w:tcBorders>
              <w:top w:val="nil"/>
              <w:left w:val="nil"/>
              <w:bottom w:val="single" w:sz="4" w:space="0" w:color="auto"/>
              <w:right w:val="single" w:sz="4" w:space="0" w:color="auto"/>
            </w:tcBorders>
            <w:shd w:val="clear" w:color="auto" w:fill="auto"/>
            <w:noWrap/>
            <w:vAlign w:val="bottom"/>
            <w:hideMark/>
          </w:tcPr>
          <w:p w14:paraId="0C2B4352" w14:textId="159C766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2,031,659.07 </w:t>
            </w:r>
          </w:p>
        </w:tc>
      </w:tr>
      <w:tr w:rsidR="00757361" w:rsidRPr="00D90AA3" w14:paraId="0BA05ABC"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25A0156F" w14:textId="5D904D68"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JG226M140</w:t>
            </w:r>
          </w:p>
        </w:tc>
        <w:tc>
          <w:tcPr>
            <w:tcW w:w="1044" w:type="pct"/>
            <w:tcBorders>
              <w:top w:val="nil"/>
              <w:left w:val="nil"/>
              <w:bottom w:val="single" w:sz="4" w:space="0" w:color="auto"/>
              <w:right w:val="single" w:sz="4" w:space="0" w:color="auto"/>
            </w:tcBorders>
            <w:shd w:val="clear" w:color="auto" w:fill="auto"/>
            <w:noWrap/>
            <w:vAlign w:val="bottom"/>
            <w:hideMark/>
          </w:tcPr>
          <w:p w14:paraId="09631A05" w14:textId="1616DB8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74,813,000.00 </w:t>
            </w:r>
          </w:p>
        </w:tc>
        <w:tc>
          <w:tcPr>
            <w:tcW w:w="556" w:type="pct"/>
            <w:tcBorders>
              <w:top w:val="nil"/>
              <w:left w:val="nil"/>
              <w:bottom w:val="single" w:sz="4" w:space="0" w:color="auto"/>
              <w:right w:val="single" w:sz="4" w:space="0" w:color="auto"/>
            </w:tcBorders>
            <w:shd w:val="clear" w:color="auto" w:fill="auto"/>
            <w:noWrap/>
            <w:vAlign w:val="bottom"/>
            <w:hideMark/>
          </w:tcPr>
          <w:p w14:paraId="39E9EB5D" w14:textId="653FC15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5DF71571" w14:textId="7514B7F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3ED7AE7D" w14:textId="1083B47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1,158,422.94 </w:t>
            </w:r>
          </w:p>
        </w:tc>
        <w:tc>
          <w:tcPr>
            <w:tcW w:w="1012" w:type="pct"/>
            <w:tcBorders>
              <w:top w:val="nil"/>
              <w:left w:val="nil"/>
              <w:bottom w:val="single" w:sz="4" w:space="0" w:color="auto"/>
              <w:right w:val="single" w:sz="4" w:space="0" w:color="auto"/>
            </w:tcBorders>
            <w:shd w:val="clear" w:color="auto" w:fill="auto"/>
            <w:noWrap/>
            <w:vAlign w:val="bottom"/>
            <w:hideMark/>
          </w:tcPr>
          <w:p w14:paraId="734DD2E4" w14:textId="4B24B2D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1,145,279.59 </w:t>
            </w:r>
          </w:p>
        </w:tc>
      </w:tr>
      <w:tr w:rsidR="00757361" w:rsidRPr="00D90AA3" w14:paraId="4F62754F"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21C592F9" w14:textId="22BBC389"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JG226M142</w:t>
            </w:r>
          </w:p>
        </w:tc>
        <w:tc>
          <w:tcPr>
            <w:tcW w:w="1044" w:type="pct"/>
            <w:tcBorders>
              <w:top w:val="nil"/>
              <w:left w:val="nil"/>
              <w:bottom w:val="single" w:sz="4" w:space="0" w:color="auto"/>
              <w:right w:val="single" w:sz="4" w:space="0" w:color="auto"/>
            </w:tcBorders>
            <w:shd w:val="clear" w:color="auto" w:fill="auto"/>
            <w:noWrap/>
            <w:vAlign w:val="bottom"/>
            <w:hideMark/>
          </w:tcPr>
          <w:p w14:paraId="33A42889" w14:textId="2249AB7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168,505,000.00 </w:t>
            </w:r>
          </w:p>
        </w:tc>
        <w:tc>
          <w:tcPr>
            <w:tcW w:w="556" w:type="pct"/>
            <w:tcBorders>
              <w:top w:val="nil"/>
              <w:left w:val="nil"/>
              <w:bottom w:val="single" w:sz="4" w:space="0" w:color="auto"/>
              <w:right w:val="single" w:sz="4" w:space="0" w:color="auto"/>
            </w:tcBorders>
            <w:shd w:val="clear" w:color="auto" w:fill="auto"/>
            <w:noWrap/>
            <w:vAlign w:val="bottom"/>
            <w:hideMark/>
          </w:tcPr>
          <w:p w14:paraId="3BB3CD96" w14:textId="08C7A93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7BE2C7B5" w14:textId="4C7C1D2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19497FE4" w14:textId="0050BB2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2,600,739.92 </w:t>
            </w:r>
          </w:p>
        </w:tc>
        <w:tc>
          <w:tcPr>
            <w:tcW w:w="1012" w:type="pct"/>
            <w:tcBorders>
              <w:top w:val="nil"/>
              <w:left w:val="nil"/>
              <w:bottom w:val="single" w:sz="4" w:space="0" w:color="auto"/>
              <w:right w:val="single" w:sz="4" w:space="0" w:color="auto"/>
            </w:tcBorders>
            <w:shd w:val="clear" w:color="auto" w:fill="auto"/>
            <w:noWrap/>
            <w:vAlign w:val="bottom"/>
            <w:hideMark/>
          </w:tcPr>
          <w:p w14:paraId="33BC06ED" w14:textId="1277EBC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2,573,512.25 </w:t>
            </w:r>
          </w:p>
        </w:tc>
      </w:tr>
      <w:tr w:rsidR="00757361" w:rsidRPr="00D90AA3" w14:paraId="0731DE29"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0F3B2EEB" w14:textId="475C0067"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JG226M144</w:t>
            </w:r>
          </w:p>
        </w:tc>
        <w:tc>
          <w:tcPr>
            <w:tcW w:w="1044" w:type="pct"/>
            <w:tcBorders>
              <w:top w:val="nil"/>
              <w:left w:val="nil"/>
              <w:bottom w:val="single" w:sz="4" w:space="0" w:color="auto"/>
              <w:right w:val="single" w:sz="4" w:space="0" w:color="auto"/>
            </w:tcBorders>
            <w:shd w:val="clear" w:color="auto" w:fill="auto"/>
            <w:noWrap/>
            <w:vAlign w:val="bottom"/>
            <w:hideMark/>
          </w:tcPr>
          <w:p w14:paraId="6C83B154" w14:textId="4910F61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104,568,000.00 </w:t>
            </w:r>
          </w:p>
        </w:tc>
        <w:tc>
          <w:tcPr>
            <w:tcW w:w="556" w:type="pct"/>
            <w:tcBorders>
              <w:top w:val="nil"/>
              <w:left w:val="nil"/>
              <w:bottom w:val="single" w:sz="4" w:space="0" w:color="auto"/>
              <w:right w:val="single" w:sz="4" w:space="0" w:color="auto"/>
            </w:tcBorders>
            <w:shd w:val="clear" w:color="auto" w:fill="auto"/>
            <w:noWrap/>
            <w:vAlign w:val="bottom"/>
            <w:hideMark/>
          </w:tcPr>
          <w:p w14:paraId="1336DA0E" w14:textId="6A5B6FC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3A580C59" w14:textId="7C76870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1BE7D7D2" w14:textId="353D304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1,619,156.70 </w:t>
            </w:r>
          </w:p>
        </w:tc>
        <w:tc>
          <w:tcPr>
            <w:tcW w:w="1012" w:type="pct"/>
            <w:tcBorders>
              <w:top w:val="nil"/>
              <w:left w:val="nil"/>
              <w:bottom w:val="single" w:sz="4" w:space="0" w:color="auto"/>
              <w:right w:val="single" w:sz="4" w:space="0" w:color="auto"/>
            </w:tcBorders>
            <w:shd w:val="clear" w:color="auto" w:fill="auto"/>
            <w:noWrap/>
            <w:vAlign w:val="bottom"/>
            <w:hideMark/>
          </w:tcPr>
          <w:p w14:paraId="284F59B9" w14:textId="0C591E4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1,605,490.31 </w:t>
            </w:r>
          </w:p>
        </w:tc>
      </w:tr>
      <w:tr w:rsidR="00757361" w:rsidRPr="00D90AA3" w14:paraId="207D56A9"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F24771B" w14:textId="19CE41E5"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JG226M146</w:t>
            </w:r>
          </w:p>
        </w:tc>
        <w:tc>
          <w:tcPr>
            <w:tcW w:w="1044" w:type="pct"/>
            <w:tcBorders>
              <w:top w:val="nil"/>
              <w:left w:val="nil"/>
              <w:bottom w:val="single" w:sz="4" w:space="0" w:color="auto"/>
              <w:right w:val="single" w:sz="4" w:space="0" w:color="auto"/>
            </w:tcBorders>
            <w:shd w:val="clear" w:color="auto" w:fill="auto"/>
            <w:noWrap/>
            <w:vAlign w:val="bottom"/>
            <w:hideMark/>
          </w:tcPr>
          <w:p w14:paraId="54FA00BA" w14:textId="5471908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168,325,000.00 </w:t>
            </w:r>
          </w:p>
        </w:tc>
        <w:tc>
          <w:tcPr>
            <w:tcW w:w="556" w:type="pct"/>
            <w:tcBorders>
              <w:top w:val="nil"/>
              <w:left w:val="nil"/>
              <w:bottom w:val="single" w:sz="4" w:space="0" w:color="auto"/>
              <w:right w:val="single" w:sz="4" w:space="0" w:color="auto"/>
            </w:tcBorders>
            <w:shd w:val="clear" w:color="auto" w:fill="auto"/>
            <w:noWrap/>
            <w:vAlign w:val="bottom"/>
            <w:hideMark/>
          </w:tcPr>
          <w:p w14:paraId="15FAC912" w14:textId="21EAF24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510087C9" w14:textId="1C6D3B2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13C55D08" w14:textId="149F912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2,597,993.87 </w:t>
            </w:r>
          </w:p>
        </w:tc>
        <w:tc>
          <w:tcPr>
            <w:tcW w:w="1012" w:type="pct"/>
            <w:tcBorders>
              <w:top w:val="nil"/>
              <w:left w:val="nil"/>
              <w:bottom w:val="single" w:sz="4" w:space="0" w:color="auto"/>
              <w:right w:val="single" w:sz="4" w:space="0" w:color="auto"/>
            </w:tcBorders>
            <w:shd w:val="clear" w:color="auto" w:fill="auto"/>
            <w:noWrap/>
            <w:vAlign w:val="bottom"/>
            <w:hideMark/>
          </w:tcPr>
          <w:p w14:paraId="158EC08B" w14:textId="31A6DA1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2,571,755.03 </w:t>
            </w:r>
          </w:p>
        </w:tc>
      </w:tr>
      <w:tr w:rsidR="00757361" w:rsidRPr="00D90AA3" w14:paraId="41CCE42E"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037253C9" w14:textId="7DC6AE88"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JG226M148</w:t>
            </w:r>
          </w:p>
        </w:tc>
        <w:tc>
          <w:tcPr>
            <w:tcW w:w="1044" w:type="pct"/>
            <w:tcBorders>
              <w:top w:val="nil"/>
              <w:left w:val="nil"/>
              <w:bottom w:val="single" w:sz="4" w:space="0" w:color="auto"/>
              <w:right w:val="single" w:sz="4" w:space="0" w:color="auto"/>
            </w:tcBorders>
            <w:shd w:val="clear" w:color="auto" w:fill="auto"/>
            <w:noWrap/>
            <w:vAlign w:val="bottom"/>
            <w:hideMark/>
          </w:tcPr>
          <w:p w14:paraId="5404F6F2" w14:textId="5A27E95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95,520,000.00 </w:t>
            </w:r>
          </w:p>
        </w:tc>
        <w:tc>
          <w:tcPr>
            <w:tcW w:w="556" w:type="pct"/>
            <w:tcBorders>
              <w:top w:val="nil"/>
              <w:left w:val="nil"/>
              <w:bottom w:val="single" w:sz="4" w:space="0" w:color="auto"/>
              <w:right w:val="single" w:sz="4" w:space="0" w:color="auto"/>
            </w:tcBorders>
            <w:shd w:val="clear" w:color="auto" w:fill="auto"/>
            <w:noWrap/>
            <w:vAlign w:val="bottom"/>
            <w:hideMark/>
          </w:tcPr>
          <w:p w14:paraId="5D829334" w14:textId="3A0DA566"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7556244E" w14:textId="6168C77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2EC97DFD" w14:textId="097C841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1,479,055.23 </w:t>
            </w:r>
          </w:p>
        </w:tc>
        <w:tc>
          <w:tcPr>
            <w:tcW w:w="1012" w:type="pct"/>
            <w:tcBorders>
              <w:top w:val="nil"/>
              <w:left w:val="nil"/>
              <w:bottom w:val="single" w:sz="4" w:space="0" w:color="auto"/>
              <w:right w:val="single" w:sz="4" w:space="0" w:color="auto"/>
            </w:tcBorders>
            <w:shd w:val="clear" w:color="auto" w:fill="auto"/>
            <w:noWrap/>
            <w:vAlign w:val="bottom"/>
            <w:hideMark/>
          </w:tcPr>
          <w:p w14:paraId="02F31081" w14:textId="1E31F77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1,461,236.13 </w:t>
            </w:r>
          </w:p>
        </w:tc>
      </w:tr>
      <w:tr w:rsidR="00757361" w:rsidRPr="00D90AA3" w14:paraId="07F26E52"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C5A7ED8" w14:textId="2AD19C6C"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JG226M150</w:t>
            </w:r>
          </w:p>
        </w:tc>
        <w:tc>
          <w:tcPr>
            <w:tcW w:w="1044" w:type="pct"/>
            <w:tcBorders>
              <w:top w:val="nil"/>
              <w:left w:val="nil"/>
              <w:bottom w:val="single" w:sz="4" w:space="0" w:color="auto"/>
              <w:right w:val="single" w:sz="4" w:space="0" w:color="auto"/>
            </w:tcBorders>
            <w:shd w:val="clear" w:color="auto" w:fill="auto"/>
            <w:noWrap/>
            <w:vAlign w:val="bottom"/>
            <w:hideMark/>
          </w:tcPr>
          <w:p w14:paraId="66C115E8" w14:textId="676097B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218,497,000.00 </w:t>
            </w:r>
          </w:p>
        </w:tc>
        <w:tc>
          <w:tcPr>
            <w:tcW w:w="556" w:type="pct"/>
            <w:tcBorders>
              <w:top w:val="nil"/>
              <w:left w:val="nil"/>
              <w:bottom w:val="single" w:sz="4" w:space="0" w:color="auto"/>
              <w:right w:val="single" w:sz="4" w:space="0" w:color="auto"/>
            </w:tcBorders>
            <w:shd w:val="clear" w:color="auto" w:fill="auto"/>
            <w:noWrap/>
            <w:vAlign w:val="bottom"/>
            <w:hideMark/>
          </w:tcPr>
          <w:p w14:paraId="187265C9" w14:textId="66FEC8A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77B79733" w14:textId="3399B26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321757E9" w14:textId="1E97EEA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3,363,426.15 </w:t>
            </w:r>
          </w:p>
        </w:tc>
        <w:tc>
          <w:tcPr>
            <w:tcW w:w="1012" w:type="pct"/>
            <w:tcBorders>
              <w:top w:val="nil"/>
              <w:left w:val="nil"/>
              <w:bottom w:val="single" w:sz="4" w:space="0" w:color="auto"/>
              <w:right w:val="single" w:sz="4" w:space="0" w:color="auto"/>
            </w:tcBorders>
            <w:shd w:val="clear" w:color="auto" w:fill="auto"/>
            <w:noWrap/>
            <w:vAlign w:val="bottom"/>
            <w:hideMark/>
          </w:tcPr>
          <w:p w14:paraId="44944A47" w14:textId="0E8A251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3,326,599.64 </w:t>
            </w:r>
          </w:p>
        </w:tc>
      </w:tr>
      <w:tr w:rsidR="00757361" w:rsidRPr="00D90AA3" w14:paraId="41A2A3F5"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7A7F022C" w14:textId="04922405"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JG226M152</w:t>
            </w:r>
          </w:p>
        </w:tc>
        <w:tc>
          <w:tcPr>
            <w:tcW w:w="1044" w:type="pct"/>
            <w:tcBorders>
              <w:top w:val="nil"/>
              <w:left w:val="nil"/>
              <w:bottom w:val="single" w:sz="4" w:space="0" w:color="auto"/>
              <w:right w:val="single" w:sz="4" w:space="0" w:color="auto"/>
            </w:tcBorders>
            <w:shd w:val="clear" w:color="auto" w:fill="auto"/>
            <w:noWrap/>
            <w:vAlign w:val="bottom"/>
            <w:hideMark/>
          </w:tcPr>
          <w:p w14:paraId="75834FA3" w14:textId="33400C9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97,886,000.00 </w:t>
            </w:r>
          </w:p>
        </w:tc>
        <w:tc>
          <w:tcPr>
            <w:tcW w:w="556" w:type="pct"/>
            <w:tcBorders>
              <w:top w:val="nil"/>
              <w:left w:val="nil"/>
              <w:bottom w:val="single" w:sz="4" w:space="0" w:color="auto"/>
              <w:right w:val="single" w:sz="4" w:space="0" w:color="auto"/>
            </w:tcBorders>
            <w:shd w:val="clear" w:color="auto" w:fill="auto"/>
            <w:noWrap/>
            <w:vAlign w:val="bottom"/>
            <w:hideMark/>
          </w:tcPr>
          <w:p w14:paraId="49931195" w14:textId="1F4ACAC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2A16543A" w14:textId="6FC41A9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54D1D76F" w14:textId="02D0AAD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1,515,690.96 </w:t>
            </w:r>
          </w:p>
        </w:tc>
        <w:tc>
          <w:tcPr>
            <w:tcW w:w="1012" w:type="pct"/>
            <w:tcBorders>
              <w:top w:val="nil"/>
              <w:left w:val="nil"/>
              <w:bottom w:val="single" w:sz="4" w:space="0" w:color="auto"/>
              <w:right w:val="single" w:sz="4" w:space="0" w:color="auto"/>
            </w:tcBorders>
            <w:shd w:val="clear" w:color="auto" w:fill="auto"/>
            <w:noWrap/>
            <w:vAlign w:val="bottom"/>
            <w:hideMark/>
          </w:tcPr>
          <w:p w14:paraId="11429033" w14:textId="08818FF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1,492,171.09 </w:t>
            </w:r>
          </w:p>
        </w:tc>
      </w:tr>
      <w:tr w:rsidR="00757361" w:rsidRPr="00D90AA3" w14:paraId="56D7CBF8"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778C706" w14:textId="470B66A6"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JG226M154</w:t>
            </w:r>
          </w:p>
        </w:tc>
        <w:tc>
          <w:tcPr>
            <w:tcW w:w="1044" w:type="pct"/>
            <w:tcBorders>
              <w:top w:val="nil"/>
              <w:left w:val="nil"/>
              <w:bottom w:val="single" w:sz="4" w:space="0" w:color="auto"/>
              <w:right w:val="single" w:sz="4" w:space="0" w:color="auto"/>
            </w:tcBorders>
            <w:shd w:val="clear" w:color="auto" w:fill="auto"/>
            <w:noWrap/>
            <w:vAlign w:val="bottom"/>
            <w:hideMark/>
          </w:tcPr>
          <w:p w14:paraId="0F77DC91" w14:textId="5404DA8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179,611,000.00 </w:t>
            </w:r>
          </w:p>
        </w:tc>
        <w:tc>
          <w:tcPr>
            <w:tcW w:w="556" w:type="pct"/>
            <w:tcBorders>
              <w:top w:val="nil"/>
              <w:left w:val="nil"/>
              <w:bottom w:val="single" w:sz="4" w:space="0" w:color="auto"/>
              <w:right w:val="single" w:sz="4" w:space="0" w:color="auto"/>
            </w:tcBorders>
            <w:shd w:val="clear" w:color="auto" w:fill="auto"/>
            <w:noWrap/>
            <w:vAlign w:val="bottom"/>
            <w:hideMark/>
          </w:tcPr>
          <w:p w14:paraId="045560AD" w14:textId="5A6B64C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5A6A7096" w14:textId="4A94F1C6"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5B5AB800" w14:textId="45CC6CC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2,770,174.94 </w:t>
            </w:r>
          </w:p>
        </w:tc>
        <w:tc>
          <w:tcPr>
            <w:tcW w:w="1012" w:type="pct"/>
            <w:tcBorders>
              <w:top w:val="nil"/>
              <w:left w:val="nil"/>
              <w:bottom w:val="single" w:sz="4" w:space="0" w:color="auto"/>
              <w:right w:val="single" w:sz="4" w:space="0" w:color="auto"/>
            </w:tcBorders>
            <w:shd w:val="clear" w:color="auto" w:fill="auto"/>
            <w:noWrap/>
            <w:vAlign w:val="bottom"/>
            <w:hideMark/>
          </w:tcPr>
          <w:p w14:paraId="4251CAA4" w14:textId="04B73C0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2,731,704.49 </w:t>
            </w:r>
          </w:p>
        </w:tc>
      </w:tr>
      <w:tr w:rsidR="00757361" w:rsidRPr="00D90AA3" w14:paraId="53483404"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2FB8D37E" w14:textId="5D8D0625"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JG226M156</w:t>
            </w:r>
          </w:p>
        </w:tc>
        <w:tc>
          <w:tcPr>
            <w:tcW w:w="1044" w:type="pct"/>
            <w:tcBorders>
              <w:top w:val="nil"/>
              <w:left w:val="nil"/>
              <w:bottom w:val="single" w:sz="4" w:space="0" w:color="auto"/>
              <w:right w:val="single" w:sz="4" w:space="0" w:color="auto"/>
            </w:tcBorders>
            <w:shd w:val="clear" w:color="auto" w:fill="auto"/>
            <w:noWrap/>
            <w:vAlign w:val="bottom"/>
            <w:hideMark/>
          </w:tcPr>
          <w:p w14:paraId="60965FEA" w14:textId="6A26A7D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91,378,000.00 </w:t>
            </w:r>
          </w:p>
        </w:tc>
        <w:tc>
          <w:tcPr>
            <w:tcW w:w="556" w:type="pct"/>
            <w:tcBorders>
              <w:top w:val="nil"/>
              <w:left w:val="nil"/>
              <w:bottom w:val="single" w:sz="4" w:space="0" w:color="auto"/>
              <w:right w:val="single" w:sz="4" w:space="0" w:color="auto"/>
            </w:tcBorders>
            <w:shd w:val="clear" w:color="auto" w:fill="auto"/>
            <w:noWrap/>
            <w:vAlign w:val="bottom"/>
            <w:hideMark/>
          </w:tcPr>
          <w:p w14:paraId="03EA775E" w14:textId="1E66B3A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54F1FF14" w14:textId="5EBF66B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6849B296" w14:textId="4D1B205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1,414,919.48 </w:t>
            </w:r>
          </w:p>
        </w:tc>
        <w:tc>
          <w:tcPr>
            <w:tcW w:w="1012" w:type="pct"/>
            <w:tcBorders>
              <w:top w:val="nil"/>
              <w:left w:val="nil"/>
              <w:bottom w:val="single" w:sz="4" w:space="0" w:color="auto"/>
              <w:right w:val="single" w:sz="4" w:space="0" w:color="auto"/>
            </w:tcBorders>
            <w:shd w:val="clear" w:color="auto" w:fill="auto"/>
            <w:noWrap/>
            <w:vAlign w:val="bottom"/>
            <w:hideMark/>
          </w:tcPr>
          <w:p w14:paraId="6E5523B8" w14:textId="47E4BEA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1,391,097.95 </w:t>
            </w:r>
          </w:p>
        </w:tc>
      </w:tr>
      <w:tr w:rsidR="00757361" w:rsidRPr="00D90AA3" w14:paraId="599A8A13"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4006622" w14:textId="3BCB8AB4"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JG226M158</w:t>
            </w:r>
          </w:p>
        </w:tc>
        <w:tc>
          <w:tcPr>
            <w:tcW w:w="1044" w:type="pct"/>
            <w:tcBorders>
              <w:top w:val="nil"/>
              <w:left w:val="nil"/>
              <w:bottom w:val="single" w:sz="4" w:space="0" w:color="auto"/>
              <w:right w:val="single" w:sz="4" w:space="0" w:color="auto"/>
            </w:tcBorders>
            <w:shd w:val="clear" w:color="auto" w:fill="auto"/>
            <w:noWrap/>
            <w:vAlign w:val="bottom"/>
            <w:hideMark/>
          </w:tcPr>
          <w:p w14:paraId="6E5AD04F" w14:textId="2E377FD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169,126,000.00 </w:t>
            </w:r>
          </w:p>
        </w:tc>
        <w:tc>
          <w:tcPr>
            <w:tcW w:w="556" w:type="pct"/>
            <w:tcBorders>
              <w:top w:val="nil"/>
              <w:left w:val="nil"/>
              <w:bottom w:val="single" w:sz="4" w:space="0" w:color="auto"/>
              <w:right w:val="single" w:sz="4" w:space="0" w:color="auto"/>
            </w:tcBorders>
            <w:shd w:val="clear" w:color="auto" w:fill="auto"/>
            <w:noWrap/>
            <w:vAlign w:val="bottom"/>
            <w:hideMark/>
          </w:tcPr>
          <w:p w14:paraId="2CF65C1D" w14:textId="6229728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0238904B" w14:textId="48A94F5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6F2002CE" w14:textId="5B7FF4E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2,610,214.06 </w:t>
            </w:r>
          </w:p>
        </w:tc>
        <w:tc>
          <w:tcPr>
            <w:tcW w:w="1012" w:type="pct"/>
            <w:tcBorders>
              <w:top w:val="nil"/>
              <w:left w:val="nil"/>
              <w:bottom w:val="single" w:sz="4" w:space="0" w:color="auto"/>
              <w:right w:val="single" w:sz="4" w:space="0" w:color="auto"/>
            </w:tcBorders>
            <w:shd w:val="clear" w:color="auto" w:fill="auto"/>
            <w:noWrap/>
            <w:vAlign w:val="bottom"/>
            <w:hideMark/>
          </w:tcPr>
          <w:p w14:paraId="3A18845C" w14:textId="195871D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2,569,910.86 </w:t>
            </w:r>
          </w:p>
        </w:tc>
      </w:tr>
      <w:tr w:rsidR="00757361" w:rsidRPr="00D90AA3" w14:paraId="2B517125"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8AFCDC7" w14:textId="0BED5403"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JG226M160</w:t>
            </w:r>
          </w:p>
        </w:tc>
        <w:tc>
          <w:tcPr>
            <w:tcW w:w="1044" w:type="pct"/>
            <w:tcBorders>
              <w:top w:val="nil"/>
              <w:left w:val="nil"/>
              <w:bottom w:val="single" w:sz="4" w:space="0" w:color="auto"/>
              <w:right w:val="single" w:sz="4" w:space="0" w:color="auto"/>
            </w:tcBorders>
            <w:shd w:val="clear" w:color="auto" w:fill="auto"/>
            <w:noWrap/>
            <w:vAlign w:val="bottom"/>
            <w:hideMark/>
          </w:tcPr>
          <w:p w14:paraId="2B75FAB9" w14:textId="0AA5D59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76,677,000.00 </w:t>
            </w:r>
          </w:p>
        </w:tc>
        <w:tc>
          <w:tcPr>
            <w:tcW w:w="556" w:type="pct"/>
            <w:tcBorders>
              <w:top w:val="nil"/>
              <w:left w:val="nil"/>
              <w:bottom w:val="single" w:sz="4" w:space="0" w:color="auto"/>
              <w:right w:val="single" w:sz="4" w:space="0" w:color="auto"/>
            </w:tcBorders>
            <w:shd w:val="clear" w:color="auto" w:fill="auto"/>
            <w:noWrap/>
            <w:vAlign w:val="bottom"/>
            <w:hideMark/>
          </w:tcPr>
          <w:p w14:paraId="68206438" w14:textId="69D864B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3DB1B074" w14:textId="014B567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625D229A" w14:textId="3EF1E32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1,212,956.61 </w:t>
            </w:r>
          </w:p>
        </w:tc>
        <w:tc>
          <w:tcPr>
            <w:tcW w:w="1012" w:type="pct"/>
            <w:tcBorders>
              <w:top w:val="nil"/>
              <w:left w:val="nil"/>
              <w:bottom w:val="single" w:sz="4" w:space="0" w:color="auto"/>
              <w:right w:val="single" w:sz="4" w:space="0" w:color="auto"/>
            </w:tcBorders>
            <w:shd w:val="clear" w:color="auto" w:fill="auto"/>
            <w:noWrap/>
            <w:vAlign w:val="bottom"/>
            <w:hideMark/>
          </w:tcPr>
          <w:p w14:paraId="2A056070" w14:textId="29369B2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1,191,408.17 </w:t>
            </w:r>
          </w:p>
        </w:tc>
      </w:tr>
      <w:tr w:rsidR="00757361" w:rsidRPr="00D90AA3" w14:paraId="6094C536"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E6E64B7" w14:textId="21B79C0F"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JG226M162</w:t>
            </w:r>
          </w:p>
        </w:tc>
        <w:tc>
          <w:tcPr>
            <w:tcW w:w="1044" w:type="pct"/>
            <w:tcBorders>
              <w:top w:val="nil"/>
              <w:left w:val="nil"/>
              <w:bottom w:val="single" w:sz="4" w:space="0" w:color="auto"/>
              <w:right w:val="single" w:sz="4" w:space="0" w:color="auto"/>
            </w:tcBorders>
            <w:shd w:val="clear" w:color="auto" w:fill="auto"/>
            <w:noWrap/>
            <w:vAlign w:val="bottom"/>
            <w:hideMark/>
          </w:tcPr>
          <w:p w14:paraId="1C1ABD3D" w14:textId="1A332E5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49,500,000.00 </w:t>
            </w:r>
          </w:p>
        </w:tc>
        <w:tc>
          <w:tcPr>
            <w:tcW w:w="556" w:type="pct"/>
            <w:tcBorders>
              <w:top w:val="nil"/>
              <w:left w:val="nil"/>
              <w:bottom w:val="single" w:sz="4" w:space="0" w:color="auto"/>
              <w:right w:val="single" w:sz="4" w:space="0" w:color="auto"/>
            </w:tcBorders>
            <w:shd w:val="clear" w:color="auto" w:fill="auto"/>
            <w:noWrap/>
            <w:vAlign w:val="bottom"/>
            <w:hideMark/>
          </w:tcPr>
          <w:p w14:paraId="48DA9145" w14:textId="37C0B27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0403E22E" w14:textId="7B16066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 </w:t>
            </w:r>
          </w:p>
        </w:tc>
        <w:tc>
          <w:tcPr>
            <w:tcW w:w="999" w:type="pct"/>
            <w:tcBorders>
              <w:top w:val="nil"/>
              <w:left w:val="nil"/>
              <w:bottom w:val="single" w:sz="4" w:space="0" w:color="auto"/>
              <w:right w:val="single" w:sz="4" w:space="0" w:color="auto"/>
            </w:tcBorders>
            <w:shd w:val="clear" w:color="auto" w:fill="auto"/>
            <w:noWrap/>
            <w:vAlign w:val="bottom"/>
            <w:hideMark/>
          </w:tcPr>
          <w:p w14:paraId="7D77A3CB" w14:textId="162D533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770,613.29 </w:t>
            </w:r>
          </w:p>
        </w:tc>
        <w:tc>
          <w:tcPr>
            <w:tcW w:w="1012" w:type="pct"/>
            <w:tcBorders>
              <w:top w:val="nil"/>
              <w:left w:val="nil"/>
              <w:bottom w:val="single" w:sz="4" w:space="0" w:color="auto"/>
              <w:right w:val="single" w:sz="4" w:space="0" w:color="auto"/>
            </w:tcBorders>
            <w:shd w:val="clear" w:color="auto" w:fill="auto"/>
            <w:noWrap/>
            <w:vAlign w:val="bottom"/>
            <w:hideMark/>
          </w:tcPr>
          <w:p w14:paraId="71D3ACB0" w14:textId="787E349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756,636.72 </w:t>
            </w:r>
          </w:p>
        </w:tc>
      </w:tr>
      <w:tr w:rsidR="00757361" w:rsidRPr="00D90AA3" w14:paraId="4436FFBE" w14:textId="77777777" w:rsidTr="005B1A60">
        <w:trPr>
          <w:trHeight w:val="30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465E8A66" w14:textId="1507A2F1"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JG226M166</w:t>
            </w:r>
          </w:p>
        </w:tc>
        <w:tc>
          <w:tcPr>
            <w:tcW w:w="1044" w:type="pct"/>
            <w:tcBorders>
              <w:top w:val="nil"/>
              <w:left w:val="nil"/>
              <w:bottom w:val="single" w:sz="4" w:space="0" w:color="auto"/>
              <w:right w:val="single" w:sz="4" w:space="0" w:color="auto"/>
            </w:tcBorders>
            <w:shd w:val="clear" w:color="auto" w:fill="auto"/>
            <w:noWrap/>
            <w:vAlign w:val="bottom"/>
            <w:hideMark/>
          </w:tcPr>
          <w:p w14:paraId="33F04678" w14:textId="50AE051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84,095,000.00 </w:t>
            </w:r>
          </w:p>
        </w:tc>
        <w:tc>
          <w:tcPr>
            <w:tcW w:w="556" w:type="pct"/>
            <w:tcBorders>
              <w:top w:val="nil"/>
              <w:left w:val="nil"/>
              <w:bottom w:val="single" w:sz="4" w:space="0" w:color="auto"/>
              <w:right w:val="single" w:sz="4" w:space="0" w:color="auto"/>
            </w:tcBorders>
            <w:shd w:val="clear" w:color="auto" w:fill="auto"/>
            <w:noWrap/>
            <w:vAlign w:val="bottom"/>
            <w:hideMark/>
          </w:tcPr>
          <w:p w14:paraId="23CC3426" w14:textId="35FB1E3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6BF96560" w14:textId="50D4A98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3.00 </w:t>
            </w:r>
          </w:p>
        </w:tc>
        <w:tc>
          <w:tcPr>
            <w:tcW w:w="999" w:type="pct"/>
            <w:tcBorders>
              <w:top w:val="nil"/>
              <w:left w:val="nil"/>
              <w:bottom w:val="single" w:sz="4" w:space="0" w:color="auto"/>
              <w:right w:val="single" w:sz="4" w:space="0" w:color="auto"/>
            </w:tcBorders>
            <w:shd w:val="clear" w:color="auto" w:fill="auto"/>
            <w:noWrap/>
            <w:vAlign w:val="bottom"/>
            <w:hideMark/>
          </w:tcPr>
          <w:p w14:paraId="45865B7B" w14:textId="7A54C1F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1,245,907.74 </w:t>
            </w:r>
          </w:p>
        </w:tc>
        <w:tc>
          <w:tcPr>
            <w:tcW w:w="1012" w:type="pct"/>
            <w:tcBorders>
              <w:top w:val="nil"/>
              <w:left w:val="nil"/>
              <w:bottom w:val="single" w:sz="4" w:space="0" w:color="auto"/>
              <w:right w:val="single" w:sz="4" w:space="0" w:color="auto"/>
            </w:tcBorders>
            <w:shd w:val="clear" w:color="auto" w:fill="auto"/>
            <w:noWrap/>
            <w:vAlign w:val="bottom"/>
            <w:hideMark/>
          </w:tcPr>
          <w:p w14:paraId="4E7045EA" w14:textId="53532E5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1,222,097.32 </w:t>
            </w:r>
          </w:p>
        </w:tc>
      </w:tr>
      <w:tr w:rsidR="00757361" w:rsidRPr="00D90AA3" w14:paraId="016DED63"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0CFDFEC8" w14:textId="407EA529"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JG226M168</w:t>
            </w:r>
          </w:p>
        </w:tc>
        <w:tc>
          <w:tcPr>
            <w:tcW w:w="1044" w:type="pct"/>
            <w:tcBorders>
              <w:top w:val="nil"/>
              <w:left w:val="nil"/>
              <w:bottom w:val="single" w:sz="4" w:space="0" w:color="auto"/>
              <w:right w:val="single" w:sz="4" w:space="0" w:color="auto"/>
            </w:tcBorders>
            <w:shd w:val="clear" w:color="auto" w:fill="auto"/>
            <w:noWrap/>
            <w:vAlign w:val="bottom"/>
            <w:hideMark/>
          </w:tcPr>
          <w:p w14:paraId="07240192" w14:textId="1A251E4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40,000,000.00 </w:t>
            </w:r>
          </w:p>
        </w:tc>
        <w:tc>
          <w:tcPr>
            <w:tcW w:w="556" w:type="pct"/>
            <w:tcBorders>
              <w:top w:val="nil"/>
              <w:left w:val="nil"/>
              <w:bottom w:val="single" w:sz="4" w:space="0" w:color="auto"/>
              <w:right w:val="single" w:sz="4" w:space="0" w:color="auto"/>
            </w:tcBorders>
            <w:shd w:val="clear" w:color="auto" w:fill="auto"/>
            <w:noWrap/>
            <w:vAlign w:val="bottom"/>
            <w:hideMark/>
          </w:tcPr>
          <w:p w14:paraId="0B5CF963" w14:textId="6E729E9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08D7F90D" w14:textId="505536D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3.00 </w:t>
            </w:r>
          </w:p>
        </w:tc>
        <w:tc>
          <w:tcPr>
            <w:tcW w:w="999" w:type="pct"/>
            <w:tcBorders>
              <w:top w:val="nil"/>
              <w:left w:val="nil"/>
              <w:bottom w:val="single" w:sz="4" w:space="0" w:color="auto"/>
              <w:right w:val="single" w:sz="4" w:space="0" w:color="auto"/>
            </w:tcBorders>
            <w:shd w:val="clear" w:color="auto" w:fill="auto"/>
            <w:noWrap/>
            <w:vAlign w:val="bottom"/>
            <w:hideMark/>
          </w:tcPr>
          <w:p w14:paraId="45C5F878" w14:textId="1EBE0F2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612,049.32 </w:t>
            </w:r>
          </w:p>
        </w:tc>
        <w:tc>
          <w:tcPr>
            <w:tcW w:w="1012" w:type="pct"/>
            <w:tcBorders>
              <w:top w:val="nil"/>
              <w:left w:val="nil"/>
              <w:bottom w:val="single" w:sz="4" w:space="0" w:color="auto"/>
              <w:right w:val="single" w:sz="4" w:space="0" w:color="auto"/>
            </w:tcBorders>
            <w:shd w:val="clear" w:color="auto" w:fill="auto"/>
            <w:noWrap/>
            <w:vAlign w:val="bottom"/>
            <w:hideMark/>
          </w:tcPr>
          <w:p w14:paraId="56D9ED35" w14:textId="054583B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600,746.00 </w:t>
            </w:r>
          </w:p>
        </w:tc>
      </w:tr>
      <w:tr w:rsidR="00757361" w:rsidRPr="00D90AA3" w14:paraId="6A75E95A"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7138AE5A" w14:textId="010F5075"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JG236M002</w:t>
            </w:r>
          </w:p>
        </w:tc>
        <w:tc>
          <w:tcPr>
            <w:tcW w:w="1044" w:type="pct"/>
            <w:tcBorders>
              <w:top w:val="nil"/>
              <w:left w:val="nil"/>
              <w:bottom w:val="single" w:sz="4" w:space="0" w:color="auto"/>
              <w:right w:val="single" w:sz="4" w:space="0" w:color="auto"/>
            </w:tcBorders>
            <w:shd w:val="clear" w:color="auto" w:fill="auto"/>
            <w:noWrap/>
            <w:vAlign w:val="bottom"/>
            <w:hideMark/>
          </w:tcPr>
          <w:p w14:paraId="2685A62A" w14:textId="17871C2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169,160,000.00 </w:t>
            </w:r>
          </w:p>
        </w:tc>
        <w:tc>
          <w:tcPr>
            <w:tcW w:w="556" w:type="pct"/>
            <w:tcBorders>
              <w:top w:val="nil"/>
              <w:left w:val="nil"/>
              <w:bottom w:val="single" w:sz="4" w:space="0" w:color="auto"/>
              <w:right w:val="single" w:sz="4" w:space="0" w:color="auto"/>
            </w:tcBorders>
            <w:shd w:val="clear" w:color="auto" w:fill="auto"/>
            <w:noWrap/>
            <w:vAlign w:val="bottom"/>
            <w:hideMark/>
          </w:tcPr>
          <w:p w14:paraId="704454D3" w14:textId="5675B8A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2.00 </w:t>
            </w:r>
          </w:p>
        </w:tc>
        <w:tc>
          <w:tcPr>
            <w:tcW w:w="536" w:type="pct"/>
            <w:tcBorders>
              <w:top w:val="nil"/>
              <w:left w:val="nil"/>
              <w:bottom w:val="single" w:sz="4" w:space="0" w:color="auto"/>
              <w:right w:val="single" w:sz="4" w:space="0" w:color="auto"/>
            </w:tcBorders>
            <w:shd w:val="clear" w:color="auto" w:fill="auto"/>
            <w:noWrap/>
            <w:vAlign w:val="bottom"/>
            <w:hideMark/>
          </w:tcPr>
          <w:p w14:paraId="08770C01" w14:textId="0B030E7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3.00 </w:t>
            </w:r>
          </w:p>
        </w:tc>
        <w:tc>
          <w:tcPr>
            <w:tcW w:w="999" w:type="pct"/>
            <w:tcBorders>
              <w:top w:val="nil"/>
              <w:left w:val="nil"/>
              <w:bottom w:val="single" w:sz="4" w:space="0" w:color="auto"/>
              <w:right w:val="single" w:sz="4" w:space="0" w:color="auto"/>
            </w:tcBorders>
            <w:shd w:val="clear" w:color="auto" w:fill="auto"/>
            <w:noWrap/>
            <w:vAlign w:val="bottom"/>
            <w:hideMark/>
          </w:tcPr>
          <w:p w14:paraId="56A130E9" w14:textId="69B697F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2,578,939.95 </w:t>
            </w:r>
          </w:p>
        </w:tc>
        <w:tc>
          <w:tcPr>
            <w:tcW w:w="1012" w:type="pct"/>
            <w:tcBorders>
              <w:top w:val="nil"/>
              <w:left w:val="nil"/>
              <w:bottom w:val="single" w:sz="4" w:space="0" w:color="auto"/>
              <w:right w:val="single" w:sz="4" w:space="0" w:color="auto"/>
            </w:tcBorders>
            <w:shd w:val="clear" w:color="auto" w:fill="auto"/>
            <w:noWrap/>
            <w:vAlign w:val="bottom"/>
            <w:hideMark/>
          </w:tcPr>
          <w:p w14:paraId="00DE47D2" w14:textId="32786E0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2,559,211.34 </w:t>
            </w:r>
          </w:p>
        </w:tc>
      </w:tr>
      <w:tr w:rsidR="00757361" w:rsidRPr="00D90AA3" w14:paraId="77067F82"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48860606" w14:textId="427C0B16"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JG234M004</w:t>
            </w:r>
          </w:p>
        </w:tc>
        <w:tc>
          <w:tcPr>
            <w:tcW w:w="1044" w:type="pct"/>
            <w:tcBorders>
              <w:top w:val="nil"/>
              <w:left w:val="nil"/>
              <w:bottom w:val="single" w:sz="4" w:space="0" w:color="auto"/>
              <w:right w:val="single" w:sz="4" w:space="0" w:color="auto"/>
            </w:tcBorders>
            <w:shd w:val="clear" w:color="auto" w:fill="auto"/>
            <w:noWrap/>
            <w:vAlign w:val="bottom"/>
            <w:hideMark/>
          </w:tcPr>
          <w:p w14:paraId="58A201CC" w14:textId="7FDACB8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169,860,000.00 </w:t>
            </w:r>
          </w:p>
        </w:tc>
        <w:tc>
          <w:tcPr>
            <w:tcW w:w="556" w:type="pct"/>
            <w:tcBorders>
              <w:top w:val="nil"/>
              <w:left w:val="nil"/>
              <w:bottom w:val="single" w:sz="4" w:space="0" w:color="auto"/>
              <w:right w:val="single" w:sz="4" w:space="0" w:color="auto"/>
            </w:tcBorders>
            <w:shd w:val="clear" w:color="auto" w:fill="auto"/>
            <w:noWrap/>
            <w:vAlign w:val="bottom"/>
            <w:hideMark/>
          </w:tcPr>
          <w:p w14:paraId="5A2BE558" w14:textId="06232EF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610A52EF" w14:textId="635D1F5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2.90 </w:t>
            </w:r>
          </w:p>
        </w:tc>
        <w:tc>
          <w:tcPr>
            <w:tcW w:w="999" w:type="pct"/>
            <w:tcBorders>
              <w:top w:val="nil"/>
              <w:left w:val="nil"/>
              <w:bottom w:val="single" w:sz="4" w:space="0" w:color="auto"/>
              <w:right w:val="single" w:sz="4" w:space="0" w:color="auto"/>
            </w:tcBorders>
            <w:shd w:val="clear" w:color="auto" w:fill="auto"/>
            <w:noWrap/>
            <w:vAlign w:val="bottom"/>
            <w:hideMark/>
          </w:tcPr>
          <w:p w14:paraId="3449BD32" w14:textId="4F8B41F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1,567,784.53 </w:t>
            </w:r>
          </w:p>
        </w:tc>
        <w:tc>
          <w:tcPr>
            <w:tcW w:w="1012" w:type="pct"/>
            <w:tcBorders>
              <w:top w:val="nil"/>
              <w:left w:val="nil"/>
              <w:bottom w:val="single" w:sz="4" w:space="0" w:color="auto"/>
              <w:right w:val="single" w:sz="4" w:space="0" w:color="auto"/>
            </w:tcBorders>
            <w:shd w:val="clear" w:color="auto" w:fill="auto"/>
            <w:noWrap/>
            <w:vAlign w:val="bottom"/>
            <w:hideMark/>
          </w:tcPr>
          <w:p w14:paraId="0BEBFAF0" w14:textId="43A1FA0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1,538,582.50 </w:t>
            </w:r>
          </w:p>
        </w:tc>
      </w:tr>
      <w:tr w:rsidR="00757361" w:rsidRPr="00D90AA3" w14:paraId="507F07DC"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4F569284" w14:textId="4F8ACDE4"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JG234M006</w:t>
            </w:r>
          </w:p>
        </w:tc>
        <w:tc>
          <w:tcPr>
            <w:tcW w:w="1044" w:type="pct"/>
            <w:tcBorders>
              <w:top w:val="nil"/>
              <w:left w:val="nil"/>
              <w:bottom w:val="single" w:sz="4" w:space="0" w:color="auto"/>
              <w:right w:val="single" w:sz="4" w:space="0" w:color="auto"/>
            </w:tcBorders>
            <w:shd w:val="clear" w:color="auto" w:fill="auto"/>
            <w:noWrap/>
            <w:vAlign w:val="bottom"/>
            <w:hideMark/>
          </w:tcPr>
          <w:p w14:paraId="473FA832" w14:textId="259B395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79,300,000.00 </w:t>
            </w:r>
          </w:p>
        </w:tc>
        <w:tc>
          <w:tcPr>
            <w:tcW w:w="556" w:type="pct"/>
            <w:tcBorders>
              <w:top w:val="nil"/>
              <w:left w:val="nil"/>
              <w:bottom w:val="single" w:sz="4" w:space="0" w:color="auto"/>
              <w:right w:val="single" w:sz="4" w:space="0" w:color="auto"/>
            </w:tcBorders>
            <w:shd w:val="clear" w:color="auto" w:fill="auto"/>
            <w:noWrap/>
            <w:vAlign w:val="bottom"/>
            <w:hideMark/>
          </w:tcPr>
          <w:p w14:paraId="7024629F" w14:textId="44344EE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3EE87382" w14:textId="4B72B4C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2.90 </w:t>
            </w:r>
          </w:p>
        </w:tc>
        <w:tc>
          <w:tcPr>
            <w:tcW w:w="999" w:type="pct"/>
            <w:tcBorders>
              <w:top w:val="nil"/>
              <w:left w:val="nil"/>
              <w:bottom w:val="single" w:sz="4" w:space="0" w:color="auto"/>
              <w:right w:val="single" w:sz="4" w:space="0" w:color="auto"/>
            </w:tcBorders>
            <w:shd w:val="clear" w:color="auto" w:fill="auto"/>
            <w:noWrap/>
            <w:vAlign w:val="bottom"/>
            <w:hideMark/>
          </w:tcPr>
          <w:p w14:paraId="1228BA97" w14:textId="0E900B8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731,928.14 </w:t>
            </w:r>
          </w:p>
        </w:tc>
        <w:tc>
          <w:tcPr>
            <w:tcW w:w="1012" w:type="pct"/>
            <w:tcBorders>
              <w:top w:val="nil"/>
              <w:left w:val="nil"/>
              <w:bottom w:val="single" w:sz="4" w:space="0" w:color="auto"/>
              <w:right w:val="single" w:sz="4" w:space="0" w:color="auto"/>
            </w:tcBorders>
            <w:shd w:val="clear" w:color="auto" w:fill="auto"/>
            <w:noWrap/>
            <w:vAlign w:val="bottom"/>
            <w:hideMark/>
          </w:tcPr>
          <w:p w14:paraId="3F8AF252" w14:textId="28D1061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717,938.54 </w:t>
            </w:r>
          </w:p>
        </w:tc>
      </w:tr>
      <w:tr w:rsidR="00757361" w:rsidRPr="00D90AA3" w14:paraId="336737D1"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345D551F" w14:textId="55D37E8B"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JG234M008</w:t>
            </w:r>
          </w:p>
        </w:tc>
        <w:tc>
          <w:tcPr>
            <w:tcW w:w="1044" w:type="pct"/>
            <w:tcBorders>
              <w:top w:val="nil"/>
              <w:left w:val="nil"/>
              <w:bottom w:val="single" w:sz="4" w:space="0" w:color="auto"/>
              <w:right w:val="single" w:sz="4" w:space="0" w:color="auto"/>
            </w:tcBorders>
            <w:shd w:val="clear" w:color="auto" w:fill="auto"/>
            <w:noWrap/>
            <w:vAlign w:val="bottom"/>
            <w:hideMark/>
          </w:tcPr>
          <w:p w14:paraId="7B9743B3" w14:textId="4C74B17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50,960,000.00 </w:t>
            </w:r>
          </w:p>
        </w:tc>
        <w:tc>
          <w:tcPr>
            <w:tcW w:w="556" w:type="pct"/>
            <w:tcBorders>
              <w:top w:val="nil"/>
              <w:left w:val="nil"/>
              <w:bottom w:val="single" w:sz="4" w:space="0" w:color="auto"/>
              <w:right w:val="single" w:sz="4" w:space="0" w:color="auto"/>
            </w:tcBorders>
            <w:shd w:val="clear" w:color="auto" w:fill="auto"/>
            <w:noWrap/>
            <w:vAlign w:val="bottom"/>
            <w:hideMark/>
          </w:tcPr>
          <w:p w14:paraId="750D2821" w14:textId="60287A0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14C96ECE" w14:textId="4AF6DDE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2.90 </w:t>
            </w:r>
          </w:p>
        </w:tc>
        <w:tc>
          <w:tcPr>
            <w:tcW w:w="999" w:type="pct"/>
            <w:tcBorders>
              <w:top w:val="nil"/>
              <w:left w:val="nil"/>
              <w:bottom w:val="single" w:sz="4" w:space="0" w:color="auto"/>
              <w:right w:val="single" w:sz="4" w:space="0" w:color="auto"/>
            </w:tcBorders>
            <w:shd w:val="clear" w:color="auto" w:fill="auto"/>
            <w:noWrap/>
            <w:vAlign w:val="bottom"/>
            <w:hideMark/>
          </w:tcPr>
          <w:p w14:paraId="0CFEAAD7" w14:textId="34B1146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474,339.87 </w:t>
            </w:r>
          </w:p>
        </w:tc>
        <w:tc>
          <w:tcPr>
            <w:tcW w:w="1012" w:type="pct"/>
            <w:tcBorders>
              <w:top w:val="nil"/>
              <w:left w:val="nil"/>
              <w:bottom w:val="single" w:sz="4" w:space="0" w:color="auto"/>
              <w:right w:val="single" w:sz="4" w:space="0" w:color="auto"/>
            </w:tcBorders>
            <w:shd w:val="clear" w:color="auto" w:fill="auto"/>
            <w:noWrap/>
            <w:vAlign w:val="bottom"/>
            <w:hideMark/>
          </w:tcPr>
          <w:p w14:paraId="20ECB1A1" w14:textId="4F6738B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465,340.95 </w:t>
            </w:r>
          </w:p>
        </w:tc>
      </w:tr>
      <w:tr w:rsidR="00757361" w:rsidRPr="00D90AA3" w14:paraId="2B43B01A"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9D52DF6" w14:textId="7FD6320E"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JG233M010</w:t>
            </w:r>
          </w:p>
        </w:tc>
        <w:tc>
          <w:tcPr>
            <w:tcW w:w="1044" w:type="pct"/>
            <w:tcBorders>
              <w:top w:val="nil"/>
              <w:left w:val="nil"/>
              <w:bottom w:val="single" w:sz="4" w:space="0" w:color="auto"/>
              <w:right w:val="single" w:sz="4" w:space="0" w:color="auto"/>
            </w:tcBorders>
            <w:shd w:val="clear" w:color="auto" w:fill="auto"/>
            <w:noWrap/>
            <w:vAlign w:val="bottom"/>
            <w:hideMark/>
          </w:tcPr>
          <w:p w14:paraId="2250F276" w14:textId="67ADECB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99,900,000.00 </w:t>
            </w:r>
          </w:p>
        </w:tc>
        <w:tc>
          <w:tcPr>
            <w:tcW w:w="556" w:type="pct"/>
            <w:tcBorders>
              <w:top w:val="nil"/>
              <w:left w:val="nil"/>
              <w:bottom w:val="single" w:sz="4" w:space="0" w:color="auto"/>
              <w:right w:val="single" w:sz="4" w:space="0" w:color="auto"/>
            </w:tcBorders>
            <w:shd w:val="clear" w:color="auto" w:fill="auto"/>
            <w:noWrap/>
            <w:vAlign w:val="bottom"/>
            <w:hideMark/>
          </w:tcPr>
          <w:p w14:paraId="16726645" w14:textId="681C889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3DCA30E5" w14:textId="657BE04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2.90 </w:t>
            </w:r>
          </w:p>
        </w:tc>
        <w:tc>
          <w:tcPr>
            <w:tcW w:w="999" w:type="pct"/>
            <w:tcBorders>
              <w:top w:val="nil"/>
              <w:left w:val="nil"/>
              <w:bottom w:val="single" w:sz="4" w:space="0" w:color="auto"/>
              <w:right w:val="single" w:sz="4" w:space="0" w:color="auto"/>
            </w:tcBorders>
            <w:shd w:val="clear" w:color="auto" w:fill="auto"/>
            <w:noWrap/>
            <w:vAlign w:val="bottom"/>
            <w:hideMark/>
          </w:tcPr>
          <w:p w14:paraId="13B9DF7B" w14:textId="572F944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757,967.30 </w:t>
            </w:r>
          </w:p>
        </w:tc>
        <w:tc>
          <w:tcPr>
            <w:tcW w:w="1012" w:type="pct"/>
            <w:tcBorders>
              <w:top w:val="nil"/>
              <w:left w:val="nil"/>
              <w:bottom w:val="single" w:sz="4" w:space="0" w:color="auto"/>
              <w:right w:val="single" w:sz="4" w:space="0" w:color="auto"/>
            </w:tcBorders>
            <w:shd w:val="clear" w:color="auto" w:fill="auto"/>
            <w:noWrap/>
            <w:vAlign w:val="bottom"/>
            <w:hideMark/>
          </w:tcPr>
          <w:p w14:paraId="5CBF2036" w14:textId="33F7E27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743,060.90 </w:t>
            </w:r>
          </w:p>
        </w:tc>
      </w:tr>
      <w:tr w:rsidR="00757361" w:rsidRPr="00D90AA3" w14:paraId="4F5C1A51"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5EC7B248" w14:textId="7F134C2C"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JG233M012</w:t>
            </w:r>
          </w:p>
        </w:tc>
        <w:tc>
          <w:tcPr>
            <w:tcW w:w="1044" w:type="pct"/>
            <w:tcBorders>
              <w:top w:val="nil"/>
              <w:left w:val="nil"/>
              <w:bottom w:val="single" w:sz="4" w:space="0" w:color="auto"/>
              <w:right w:val="single" w:sz="4" w:space="0" w:color="auto"/>
            </w:tcBorders>
            <w:shd w:val="clear" w:color="auto" w:fill="auto"/>
            <w:noWrap/>
            <w:vAlign w:val="bottom"/>
            <w:hideMark/>
          </w:tcPr>
          <w:p w14:paraId="2E0F5005" w14:textId="7287EBC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100,000,000.00 </w:t>
            </w:r>
          </w:p>
        </w:tc>
        <w:tc>
          <w:tcPr>
            <w:tcW w:w="556" w:type="pct"/>
            <w:tcBorders>
              <w:top w:val="nil"/>
              <w:left w:val="nil"/>
              <w:bottom w:val="single" w:sz="4" w:space="0" w:color="auto"/>
              <w:right w:val="single" w:sz="4" w:space="0" w:color="auto"/>
            </w:tcBorders>
            <w:shd w:val="clear" w:color="auto" w:fill="auto"/>
            <w:noWrap/>
            <w:vAlign w:val="bottom"/>
            <w:hideMark/>
          </w:tcPr>
          <w:p w14:paraId="1C7D9DD2" w14:textId="5C7836D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1A1C3824" w14:textId="6E8DC10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2.90 </w:t>
            </w:r>
          </w:p>
        </w:tc>
        <w:tc>
          <w:tcPr>
            <w:tcW w:w="999" w:type="pct"/>
            <w:tcBorders>
              <w:top w:val="nil"/>
              <w:left w:val="nil"/>
              <w:bottom w:val="single" w:sz="4" w:space="0" w:color="auto"/>
              <w:right w:val="single" w:sz="4" w:space="0" w:color="auto"/>
            </w:tcBorders>
            <w:shd w:val="clear" w:color="auto" w:fill="auto"/>
            <w:noWrap/>
            <w:vAlign w:val="bottom"/>
            <w:hideMark/>
          </w:tcPr>
          <w:p w14:paraId="3D8B4BD8" w14:textId="7566B5A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758,726.03 </w:t>
            </w:r>
          </w:p>
        </w:tc>
        <w:tc>
          <w:tcPr>
            <w:tcW w:w="1012" w:type="pct"/>
            <w:tcBorders>
              <w:top w:val="nil"/>
              <w:left w:val="nil"/>
              <w:bottom w:val="single" w:sz="4" w:space="0" w:color="auto"/>
              <w:right w:val="single" w:sz="4" w:space="0" w:color="auto"/>
            </w:tcBorders>
            <w:shd w:val="clear" w:color="auto" w:fill="auto"/>
            <w:noWrap/>
            <w:vAlign w:val="bottom"/>
            <w:hideMark/>
          </w:tcPr>
          <w:p w14:paraId="23E97C8E" w14:textId="1298426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745,742.65 </w:t>
            </w:r>
          </w:p>
        </w:tc>
      </w:tr>
      <w:tr w:rsidR="00757361" w:rsidRPr="00D90AA3" w14:paraId="5A28BFB2"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B6A8140" w14:textId="13C57E99"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JG233M014</w:t>
            </w:r>
          </w:p>
        </w:tc>
        <w:tc>
          <w:tcPr>
            <w:tcW w:w="1044" w:type="pct"/>
            <w:tcBorders>
              <w:top w:val="nil"/>
              <w:left w:val="nil"/>
              <w:bottom w:val="single" w:sz="4" w:space="0" w:color="auto"/>
              <w:right w:val="single" w:sz="4" w:space="0" w:color="auto"/>
            </w:tcBorders>
            <w:shd w:val="clear" w:color="auto" w:fill="auto"/>
            <w:noWrap/>
            <w:vAlign w:val="bottom"/>
            <w:hideMark/>
          </w:tcPr>
          <w:p w14:paraId="5FED3656" w14:textId="1848EC3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49,900,000.00 </w:t>
            </w:r>
          </w:p>
        </w:tc>
        <w:tc>
          <w:tcPr>
            <w:tcW w:w="556" w:type="pct"/>
            <w:tcBorders>
              <w:top w:val="nil"/>
              <w:left w:val="nil"/>
              <w:bottom w:val="single" w:sz="4" w:space="0" w:color="auto"/>
              <w:right w:val="single" w:sz="4" w:space="0" w:color="auto"/>
            </w:tcBorders>
            <w:shd w:val="clear" w:color="auto" w:fill="auto"/>
            <w:noWrap/>
            <w:vAlign w:val="bottom"/>
            <w:hideMark/>
          </w:tcPr>
          <w:p w14:paraId="2A4A6306" w14:textId="231EAF1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02C5B899" w14:textId="2A2189D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2.85 </w:t>
            </w:r>
          </w:p>
        </w:tc>
        <w:tc>
          <w:tcPr>
            <w:tcW w:w="999" w:type="pct"/>
            <w:tcBorders>
              <w:top w:val="nil"/>
              <w:left w:val="nil"/>
              <w:bottom w:val="single" w:sz="4" w:space="0" w:color="auto"/>
              <w:right w:val="single" w:sz="4" w:space="0" w:color="auto"/>
            </w:tcBorders>
            <w:shd w:val="clear" w:color="auto" w:fill="auto"/>
            <w:noWrap/>
            <w:vAlign w:val="bottom"/>
            <w:hideMark/>
          </w:tcPr>
          <w:p w14:paraId="2CB1A082" w14:textId="0BF5D80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371,973.74 </w:t>
            </w:r>
          </w:p>
        </w:tc>
        <w:tc>
          <w:tcPr>
            <w:tcW w:w="1012" w:type="pct"/>
            <w:tcBorders>
              <w:top w:val="nil"/>
              <w:left w:val="nil"/>
              <w:bottom w:val="single" w:sz="4" w:space="0" w:color="auto"/>
              <w:right w:val="single" w:sz="4" w:space="0" w:color="auto"/>
            </w:tcBorders>
            <w:shd w:val="clear" w:color="auto" w:fill="auto"/>
            <w:noWrap/>
            <w:vAlign w:val="bottom"/>
            <w:hideMark/>
          </w:tcPr>
          <w:p w14:paraId="35676209" w14:textId="528AFDB6"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365,951.30 </w:t>
            </w:r>
          </w:p>
        </w:tc>
      </w:tr>
      <w:tr w:rsidR="00757361" w:rsidRPr="00D90AA3" w14:paraId="388AB54C"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84EF3FE" w14:textId="17DF91E8"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JG232M017</w:t>
            </w:r>
          </w:p>
        </w:tc>
        <w:tc>
          <w:tcPr>
            <w:tcW w:w="1044" w:type="pct"/>
            <w:tcBorders>
              <w:top w:val="nil"/>
              <w:left w:val="nil"/>
              <w:bottom w:val="single" w:sz="4" w:space="0" w:color="auto"/>
              <w:right w:val="single" w:sz="4" w:space="0" w:color="auto"/>
            </w:tcBorders>
            <w:shd w:val="clear" w:color="auto" w:fill="auto"/>
            <w:noWrap/>
            <w:vAlign w:val="bottom"/>
            <w:hideMark/>
          </w:tcPr>
          <w:p w14:paraId="37F3396E" w14:textId="7D86573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50,000,000.00 </w:t>
            </w:r>
          </w:p>
        </w:tc>
        <w:tc>
          <w:tcPr>
            <w:tcW w:w="556" w:type="pct"/>
            <w:tcBorders>
              <w:top w:val="nil"/>
              <w:left w:val="nil"/>
              <w:bottom w:val="single" w:sz="4" w:space="0" w:color="auto"/>
              <w:right w:val="single" w:sz="4" w:space="0" w:color="auto"/>
            </w:tcBorders>
            <w:shd w:val="clear" w:color="auto" w:fill="auto"/>
            <w:noWrap/>
            <w:vAlign w:val="bottom"/>
            <w:hideMark/>
          </w:tcPr>
          <w:p w14:paraId="08EF08DB" w14:textId="3833D7B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55336F82" w14:textId="507F77D6"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707F7454" w14:textId="6BFB440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254,589.04 </w:t>
            </w:r>
          </w:p>
        </w:tc>
        <w:tc>
          <w:tcPr>
            <w:tcW w:w="1012" w:type="pct"/>
            <w:tcBorders>
              <w:top w:val="nil"/>
              <w:left w:val="nil"/>
              <w:bottom w:val="single" w:sz="4" w:space="0" w:color="auto"/>
              <w:right w:val="single" w:sz="4" w:space="0" w:color="auto"/>
            </w:tcBorders>
            <w:shd w:val="clear" w:color="auto" w:fill="auto"/>
            <w:noWrap/>
            <w:vAlign w:val="bottom"/>
            <w:hideMark/>
          </w:tcPr>
          <w:p w14:paraId="649EBB77" w14:textId="1D95E1A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252,882.63 </w:t>
            </w:r>
          </w:p>
        </w:tc>
      </w:tr>
      <w:tr w:rsidR="00757361" w:rsidRPr="00D90AA3" w14:paraId="1557A313"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3C5A021F" w14:textId="058AB6EA"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JG231M021</w:t>
            </w:r>
          </w:p>
        </w:tc>
        <w:tc>
          <w:tcPr>
            <w:tcW w:w="1044" w:type="pct"/>
            <w:tcBorders>
              <w:top w:val="nil"/>
              <w:left w:val="nil"/>
              <w:bottom w:val="single" w:sz="4" w:space="0" w:color="auto"/>
              <w:right w:val="single" w:sz="4" w:space="0" w:color="auto"/>
            </w:tcBorders>
            <w:shd w:val="clear" w:color="auto" w:fill="auto"/>
            <w:noWrap/>
            <w:vAlign w:val="bottom"/>
            <w:hideMark/>
          </w:tcPr>
          <w:p w14:paraId="64102D1C" w14:textId="3CC927D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398,369,000.00 </w:t>
            </w:r>
          </w:p>
        </w:tc>
        <w:tc>
          <w:tcPr>
            <w:tcW w:w="556" w:type="pct"/>
            <w:tcBorders>
              <w:top w:val="nil"/>
              <w:left w:val="nil"/>
              <w:bottom w:val="single" w:sz="4" w:space="0" w:color="auto"/>
              <w:right w:val="single" w:sz="4" w:space="0" w:color="auto"/>
            </w:tcBorders>
            <w:shd w:val="clear" w:color="auto" w:fill="auto"/>
            <w:noWrap/>
            <w:vAlign w:val="bottom"/>
            <w:hideMark/>
          </w:tcPr>
          <w:p w14:paraId="5B9F80CF" w14:textId="408D4E0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111D65C9" w14:textId="41E5DFB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2.65 </w:t>
            </w:r>
          </w:p>
        </w:tc>
        <w:tc>
          <w:tcPr>
            <w:tcW w:w="999" w:type="pct"/>
            <w:tcBorders>
              <w:top w:val="nil"/>
              <w:left w:val="nil"/>
              <w:bottom w:val="single" w:sz="4" w:space="0" w:color="auto"/>
              <w:right w:val="single" w:sz="4" w:space="0" w:color="auto"/>
            </w:tcBorders>
            <w:shd w:val="clear" w:color="auto" w:fill="auto"/>
            <w:noWrap/>
            <w:vAlign w:val="bottom"/>
            <w:hideMark/>
          </w:tcPr>
          <w:p w14:paraId="5445C7E2" w14:textId="09577ED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1,194,124.72 </w:t>
            </w:r>
          </w:p>
        </w:tc>
        <w:tc>
          <w:tcPr>
            <w:tcW w:w="1012" w:type="pct"/>
            <w:tcBorders>
              <w:top w:val="nil"/>
              <w:left w:val="nil"/>
              <w:bottom w:val="single" w:sz="4" w:space="0" w:color="auto"/>
              <w:right w:val="single" w:sz="4" w:space="0" w:color="auto"/>
            </w:tcBorders>
            <w:shd w:val="clear" w:color="auto" w:fill="auto"/>
            <w:noWrap/>
            <w:vAlign w:val="bottom"/>
            <w:hideMark/>
          </w:tcPr>
          <w:p w14:paraId="1412190C" w14:textId="77B427E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1,180,104.57 </w:t>
            </w:r>
          </w:p>
        </w:tc>
      </w:tr>
      <w:tr w:rsidR="00757361" w:rsidRPr="00D90AA3" w14:paraId="7D0C7C98"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5E17CED7" w14:textId="210BE760"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lastRenderedPageBreak/>
              <w:t>JG231M023</w:t>
            </w:r>
          </w:p>
        </w:tc>
        <w:tc>
          <w:tcPr>
            <w:tcW w:w="1044" w:type="pct"/>
            <w:tcBorders>
              <w:top w:val="nil"/>
              <w:left w:val="nil"/>
              <w:bottom w:val="single" w:sz="4" w:space="0" w:color="auto"/>
              <w:right w:val="single" w:sz="4" w:space="0" w:color="auto"/>
            </w:tcBorders>
            <w:shd w:val="clear" w:color="auto" w:fill="auto"/>
            <w:noWrap/>
            <w:vAlign w:val="bottom"/>
            <w:hideMark/>
          </w:tcPr>
          <w:p w14:paraId="5266FE1F" w14:textId="1E9D9ED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106,941,000.00 </w:t>
            </w:r>
          </w:p>
        </w:tc>
        <w:tc>
          <w:tcPr>
            <w:tcW w:w="556" w:type="pct"/>
            <w:tcBorders>
              <w:top w:val="nil"/>
              <w:left w:val="nil"/>
              <w:bottom w:val="single" w:sz="4" w:space="0" w:color="auto"/>
              <w:right w:val="single" w:sz="4" w:space="0" w:color="auto"/>
            </w:tcBorders>
            <w:shd w:val="clear" w:color="auto" w:fill="auto"/>
            <w:noWrap/>
            <w:vAlign w:val="bottom"/>
            <w:hideMark/>
          </w:tcPr>
          <w:p w14:paraId="542FDA4E" w14:textId="4C0069A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4AD6C385" w14:textId="4245902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1EE30E7E" w14:textId="1E016BB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350,048.66 </w:t>
            </w:r>
          </w:p>
        </w:tc>
        <w:tc>
          <w:tcPr>
            <w:tcW w:w="1012" w:type="pct"/>
            <w:tcBorders>
              <w:top w:val="nil"/>
              <w:left w:val="nil"/>
              <w:bottom w:val="single" w:sz="4" w:space="0" w:color="auto"/>
              <w:right w:val="single" w:sz="4" w:space="0" w:color="auto"/>
            </w:tcBorders>
            <w:shd w:val="clear" w:color="auto" w:fill="auto"/>
            <w:noWrap/>
            <w:vAlign w:val="bottom"/>
            <w:hideMark/>
          </w:tcPr>
          <w:p w14:paraId="07AFC45B" w14:textId="22F87D0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344,116.54 </w:t>
            </w:r>
          </w:p>
        </w:tc>
      </w:tr>
      <w:tr w:rsidR="00757361" w:rsidRPr="00D90AA3" w14:paraId="34F38630"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314D37F" w14:textId="0DB6EFC5"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JG232M024</w:t>
            </w:r>
          </w:p>
        </w:tc>
        <w:tc>
          <w:tcPr>
            <w:tcW w:w="1044" w:type="pct"/>
            <w:tcBorders>
              <w:top w:val="nil"/>
              <w:left w:val="nil"/>
              <w:bottom w:val="single" w:sz="4" w:space="0" w:color="auto"/>
              <w:right w:val="single" w:sz="4" w:space="0" w:color="auto"/>
            </w:tcBorders>
            <w:shd w:val="clear" w:color="auto" w:fill="auto"/>
            <w:noWrap/>
            <w:vAlign w:val="bottom"/>
            <w:hideMark/>
          </w:tcPr>
          <w:p w14:paraId="310287C7" w14:textId="7C22D88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381,777,000.00 </w:t>
            </w:r>
          </w:p>
        </w:tc>
        <w:tc>
          <w:tcPr>
            <w:tcW w:w="556" w:type="pct"/>
            <w:tcBorders>
              <w:top w:val="nil"/>
              <w:left w:val="nil"/>
              <w:bottom w:val="single" w:sz="4" w:space="0" w:color="auto"/>
              <w:right w:val="single" w:sz="4" w:space="0" w:color="auto"/>
            </w:tcBorders>
            <w:shd w:val="clear" w:color="auto" w:fill="auto"/>
            <w:noWrap/>
            <w:vAlign w:val="bottom"/>
            <w:hideMark/>
          </w:tcPr>
          <w:p w14:paraId="491FB290" w14:textId="2C06DE4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60120CE9" w14:textId="0BA0FD8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4AB542E5" w14:textId="76A1ACF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1,859,077.91 </w:t>
            </w:r>
          </w:p>
        </w:tc>
        <w:tc>
          <w:tcPr>
            <w:tcW w:w="1012" w:type="pct"/>
            <w:tcBorders>
              <w:top w:val="nil"/>
              <w:left w:val="nil"/>
              <w:bottom w:val="single" w:sz="4" w:space="0" w:color="auto"/>
              <w:right w:val="single" w:sz="4" w:space="0" w:color="auto"/>
            </w:tcBorders>
            <w:shd w:val="clear" w:color="auto" w:fill="auto"/>
            <w:noWrap/>
            <w:vAlign w:val="bottom"/>
            <w:hideMark/>
          </w:tcPr>
          <w:p w14:paraId="26D42DF3" w14:textId="42D9497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1,829,047.60 </w:t>
            </w:r>
          </w:p>
        </w:tc>
      </w:tr>
      <w:tr w:rsidR="00757361" w:rsidRPr="00D90AA3" w14:paraId="20E1E2F5"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7D6FC124" w14:textId="5FDEEB76"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JG231M025</w:t>
            </w:r>
          </w:p>
        </w:tc>
        <w:tc>
          <w:tcPr>
            <w:tcW w:w="1044" w:type="pct"/>
            <w:tcBorders>
              <w:top w:val="nil"/>
              <w:left w:val="nil"/>
              <w:bottom w:val="single" w:sz="4" w:space="0" w:color="auto"/>
              <w:right w:val="single" w:sz="4" w:space="0" w:color="auto"/>
            </w:tcBorders>
            <w:shd w:val="clear" w:color="auto" w:fill="auto"/>
            <w:noWrap/>
            <w:vAlign w:val="bottom"/>
            <w:hideMark/>
          </w:tcPr>
          <w:p w14:paraId="43517CE3" w14:textId="25CAFD9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310,490,000.00 </w:t>
            </w:r>
          </w:p>
        </w:tc>
        <w:tc>
          <w:tcPr>
            <w:tcW w:w="556" w:type="pct"/>
            <w:tcBorders>
              <w:top w:val="nil"/>
              <w:left w:val="nil"/>
              <w:bottom w:val="single" w:sz="4" w:space="0" w:color="auto"/>
              <w:right w:val="single" w:sz="4" w:space="0" w:color="auto"/>
            </w:tcBorders>
            <w:shd w:val="clear" w:color="auto" w:fill="auto"/>
            <w:noWrap/>
            <w:vAlign w:val="bottom"/>
            <w:hideMark/>
          </w:tcPr>
          <w:p w14:paraId="2830DF37" w14:textId="240077B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75F01725" w14:textId="6394570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2.65 </w:t>
            </w:r>
          </w:p>
        </w:tc>
        <w:tc>
          <w:tcPr>
            <w:tcW w:w="999" w:type="pct"/>
            <w:tcBorders>
              <w:top w:val="nil"/>
              <w:left w:val="nil"/>
              <w:bottom w:val="single" w:sz="4" w:space="0" w:color="auto"/>
              <w:right w:val="single" w:sz="4" w:space="0" w:color="auto"/>
            </w:tcBorders>
            <w:shd w:val="clear" w:color="auto" w:fill="auto"/>
            <w:noWrap/>
            <w:vAlign w:val="bottom"/>
            <w:hideMark/>
          </w:tcPr>
          <w:p w14:paraId="345A6131" w14:textId="56CF64A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775,587.01 </w:t>
            </w:r>
          </w:p>
        </w:tc>
        <w:tc>
          <w:tcPr>
            <w:tcW w:w="1012" w:type="pct"/>
            <w:tcBorders>
              <w:top w:val="nil"/>
              <w:left w:val="nil"/>
              <w:bottom w:val="single" w:sz="4" w:space="0" w:color="auto"/>
              <w:right w:val="single" w:sz="4" w:space="0" w:color="auto"/>
            </w:tcBorders>
            <w:shd w:val="clear" w:color="auto" w:fill="auto"/>
            <w:noWrap/>
            <w:vAlign w:val="bottom"/>
            <w:hideMark/>
          </w:tcPr>
          <w:p w14:paraId="0A4F57A4" w14:textId="6F58AAD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761,009.60 </w:t>
            </w:r>
          </w:p>
        </w:tc>
      </w:tr>
      <w:tr w:rsidR="00757361" w:rsidRPr="00D90AA3" w14:paraId="200E84CE"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14CC8335" w14:textId="304A6A82"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JG232M026</w:t>
            </w:r>
          </w:p>
        </w:tc>
        <w:tc>
          <w:tcPr>
            <w:tcW w:w="1044" w:type="pct"/>
            <w:tcBorders>
              <w:top w:val="nil"/>
              <w:left w:val="nil"/>
              <w:bottom w:val="single" w:sz="4" w:space="0" w:color="auto"/>
              <w:right w:val="single" w:sz="4" w:space="0" w:color="auto"/>
            </w:tcBorders>
            <w:shd w:val="clear" w:color="auto" w:fill="auto"/>
            <w:noWrap/>
            <w:vAlign w:val="bottom"/>
            <w:hideMark/>
          </w:tcPr>
          <w:p w14:paraId="04D2568F" w14:textId="5C18871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799,365,000.00 </w:t>
            </w:r>
          </w:p>
        </w:tc>
        <w:tc>
          <w:tcPr>
            <w:tcW w:w="556" w:type="pct"/>
            <w:tcBorders>
              <w:top w:val="nil"/>
              <w:left w:val="nil"/>
              <w:bottom w:val="single" w:sz="4" w:space="0" w:color="auto"/>
              <w:right w:val="single" w:sz="4" w:space="0" w:color="auto"/>
            </w:tcBorders>
            <w:shd w:val="clear" w:color="auto" w:fill="auto"/>
            <w:noWrap/>
            <w:vAlign w:val="bottom"/>
            <w:hideMark/>
          </w:tcPr>
          <w:p w14:paraId="144F584F" w14:textId="7C246D2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42FB968E" w14:textId="029C834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47CC7D77" w14:textId="7FA2C22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4,088,365.15 </w:t>
            </w:r>
          </w:p>
        </w:tc>
        <w:tc>
          <w:tcPr>
            <w:tcW w:w="1012" w:type="pct"/>
            <w:tcBorders>
              <w:top w:val="nil"/>
              <w:left w:val="nil"/>
              <w:bottom w:val="single" w:sz="4" w:space="0" w:color="auto"/>
              <w:right w:val="single" w:sz="4" w:space="0" w:color="auto"/>
            </w:tcBorders>
            <w:shd w:val="clear" w:color="auto" w:fill="auto"/>
            <w:noWrap/>
            <w:vAlign w:val="bottom"/>
            <w:hideMark/>
          </w:tcPr>
          <w:p w14:paraId="0AF625A3" w14:textId="47EF96D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4,048,091.53 </w:t>
            </w:r>
          </w:p>
        </w:tc>
      </w:tr>
      <w:tr w:rsidR="00757361" w:rsidRPr="00D90AA3" w14:paraId="57B153F2"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8099B37" w14:textId="305E1868"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JG231M027</w:t>
            </w:r>
          </w:p>
        </w:tc>
        <w:tc>
          <w:tcPr>
            <w:tcW w:w="1044" w:type="pct"/>
            <w:tcBorders>
              <w:top w:val="nil"/>
              <w:left w:val="nil"/>
              <w:bottom w:val="single" w:sz="4" w:space="0" w:color="auto"/>
              <w:right w:val="single" w:sz="4" w:space="0" w:color="auto"/>
            </w:tcBorders>
            <w:shd w:val="clear" w:color="auto" w:fill="auto"/>
            <w:noWrap/>
            <w:vAlign w:val="bottom"/>
            <w:hideMark/>
          </w:tcPr>
          <w:p w14:paraId="539478A7" w14:textId="1E944180"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76,160,000.00 </w:t>
            </w:r>
          </w:p>
        </w:tc>
        <w:tc>
          <w:tcPr>
            <w:tcW w:w="556" w:type="pct"/>
            <w:tcBorders>
              <w:top w:val="nil"/>
              <w:left w:val="nil"/>
              <w:bottom w:val="single" w:sz="4" w:space="0" w:color="auto"/>
              <w:right w:val="single" w:sz="4" w:space="0" w:color="auto"/>
            </w:tcBorders>
            <w:shd w:val="clear" w:color="auto" w:fill="auto"/>
            <w:noWrap/>
            <w:vAlign w:val="bottom"/>
            <w:hideMark/>
          </w:tcPr>
          <w:p w14:paraId="01E5792F" w14:textId="34EF3F2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5B66C3BC" w14:textId="769A29E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2.65 </w:t>
            </w:r>
          </w:p>
        </w:tc>
        <w:tc>
          <w:tcPr>
            <w:tcW w:w="999" w:type="pct"/>
            <w:tcBorders>
              <w:top w:val="nil"/>
              <w:left w:val="nil"/>
              <w:bottom w:val="single" w:sz="4" w:space="0" w:color="auto"/>
              <w:right w:val="single" w:sz="4" w:space="0" w:color="auto"/>
            </w:tcBorders>
            <w:shd w:val="clear" w:color="auto" w:fill="auto"/>
            <w:noWrap/>
            <w:vAlign w:val="bottom"/>
            <w:hideMark/>
          </w:tcPr>
          <w:p w14:paraId="2EA30EF8" w14:textId="41907D9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228,292.21 </w:t>
            </w:r>
          </w:p>
        </w:tc>
        <w:tc>
          <w:tcPr>
            <w:tcW w:w="1012" w:type="pct"/>
            <w:tcBorders>
              <w:top w:val="nil"/>
              <w:left w:val="nil"/>
              <w:bottom w:val="single" w:sz="4" w:space="0" w:color="auto"/>
              <w:right w:val="single" w:sz="4" w:space="0" w:color="auto"/>
            </w:tcBorders>
            <w:shd w:val="clear" w:color="auto" w:fill="auto"/>
            <w:noWrap/>
            <w:vAlign w:val="bottom"/>
            <w:hideMark/>
          </w:tcPr>
          <w:p w14:paraId="40820973" w14:textId="1BCA469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224,290.21 </w:t>
            </w:r>
          </w:p>
        </w:tc>
      </w:tr>
      <w:tr w:rsidR="00757361" w:rsidRPr="00D90AA3" w14:paraId="6A4D0527"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48EE5C94" w14:textId="01F14576"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JG232M028</w:t>
            </w:r>
          </w:p>
        </w:tc>
        <w:tc>
          <w:tcPr>
            <w:tcW w:w="1044" w:type="pct"/>
            <w:tcBorders>
              <w:top w:val="nil"/>
              <w:left w:val="nil"/>
              <w:bottom w:val="single" w:sz="4" w:space="0" w:color="auto"/>
              <w:right w:val="single" w:sz="4" w:space="0" w:color="auto"/>
            </w:tcBorders>
            <w:shd w:val="clear" w:color="auto" w:fill="auto"/>
            <w:noWrap/>
            <w:vAlign w:val="bottom"/>
            <w:hideMark/>
          </w:tcPr>
          <w:p w14:paraId="7B6288A8" w14:textId="2B76561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460,842,000.00 </w:t>
            </w:r>
          </w:p>
        </w:tc>
        <w:tc>
          <w:tcPr>
            <w:tcW w:w="556" w:type="pct"/>
            <w:tcBorders>
              <w:top w:val="nil"/>
              <w:left w:val="nil"/>
              <w:bottom w:val="single" w:sz="4" w:space="0" w:color="auto"/>
              <w:right w:val="single" w:sz="4" w:space="0" w:color="auto"/>
            </w:tcBorders>
            <w:shd w:val="clear" w:color="auto" w:fill="auto"/>
            <w:noWrap/>
            <w:vAlign w:val="bottom"/>
            <w:hideMark/>
          </w:tcPr>
          <w:p w14:paraId="0E218EA5" w14:textId="0687DF1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3869FBED" w14:textId="4D59E99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75EADDD1" w14:textId="0700ED7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2,435,595.24 </w:t>
            </w:r>
          </w:p>
        </w:tc>
        <w:tc>
          <w:tcPr>
            <w:tcW w:w="1012" w:type="pct"/>
            <w:tcBorders>
              <w:top w:val="nil"/>
              <w:left w:val="nil"/>
              <w:bottom w:val="single" w:sz="4" w:space="0" w:color="auto"/>
              <w:right w:val="single" w:sz="4" w:space="0" w:color="auto"/>
            </w:tcBorders>
            <w:shd w:val="clear" w:color="auto" w:fill="auto"/>
            <w:noWrap/>
            <w:vAlign w:val="bottom"/>
            <w:hideMark/>
          </w:tcPr>
          <w:p w14:paraId="4E4C906A" w14:textId="1A80BF0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2,400,819.07 </w:t>
            </w:r>
          </w:p>
        </w:tc>
      </w:tr>
      <w:tr w:rsidR="00757361" w:rsidRPr="00D90AA3" w14:paraId="16924797"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27CB906C" w14:textId="193DC694"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JG232M030</w:t>
            </w:r>
          </w:p>
        </w:tc>
        <w:tc>
          <w:tcPr>
            <w:tcW w:w="1044" w:type="pct"/>
            <w:tcBorders>
              <w:top w:val="nil"/>
              <w:left w:val="nil"/>
              <w:bottom w:val="single" w:sz="4" w:space="0" w:color="auto"/>
              <w:right w:val="single" w:sz="4" w:space="0" w:color="auto"/>
            </w:tcBorders>
            <w:shd w:val="clear" w:color="auto" w:fill="auto"/>
            <w:noWrap/>
            <w:vAlign w:val="bottom"/>
            <w:hideMark/>
          </w:tcPr>
          <w:p w14:paraId="47703E40" w14:textId="1A8E9EE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223,878,000.00 </w:t>
            </w:r>
          </w:p>
        </w:tc>
        <w:tc>
          <w:tcPr>
            <w:tcW w:w="556" w:type="pct"/>
            <w:tcBorders>
              <w:top w:val="nil"/>
              <w:left w:val="nil"/>
              <w:bottom w:val="single" w:sz="4" w:space="0" w:color="auto"/>
              <w:right w:val="single" w:sz="4" w:space="0" w:color="auto"/>
            </w:tcBorders>
            <w:shd w:val="clear" w:color="auto" w:fill="auto"/>
            <w:noWrap/>
            <w:vAlign w:val="bottom"/>
            <w:hideMark/>
          </w:tcPr>
          <w:p w14:paraId="3810EDE0" w14:textId="326FB70C"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7C826EEE" w14:textId="38105C62"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55D67E42" w14:textId="0F73128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1,188,792.18 </w:t>
            </w:r>
          </w:p>
        </w:tc>
        <w:tc>
          <w:tcPr>
            <w:tcW w:w="1012" w:type="pct"/>
            <w:tcBorders>
              <w:top w:val="nil"/>
              <w:left w:val="nil"/>
              <w:bottom w:val="single" w:sz="4" w:space="0" w:color="auto"/>
              <w:right w:val="single" w:sz="4" w:space="0" w:color="auto"/>
            </w:tcBorders>
            <w:shd w:val="clear" w:color="auto" w:fill="auto"/>
            <w:noWrap/>
            <w:vAlign w:val="bottom"/>
            <w:hideMark/>
          </w:tcPr>
          <w:p w14:paraId="20B68ED5" w14:textId="6ACD0059"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1,164,415.85 </w:t>
            </w:r>
          </w:p>
        </w:tc>
      </w:tr>
      <w:tr w:rsidR="00757361" w:rsidRPr="00D90AA3" w14:paraId="2C72339D"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04D126E7" w14:textId="4A15B7DC"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JG231M029</w:t>
            </w:r>
          </w:p>
        </w:tc>
        <w:tc>
          <w:tcPr>
            <w:tcW w:w="1044" w:type="pct"/>
            <w:tcBorders>
              <w:top w:val="nil"/>
              <w:left w:val="nil"/>
              <w:bottom w:val="single" w:sz="4" w:space="0" w:color="auto"/>
              <w:right w:val="single" w:sz="4" w:space="0" w:color="auto"/>
            </w:tcBorders>
            <w:shd w:val="clear" w:color="auto" w:fill="auto"/>
            <w:noWrap/>
            <w:vAlign w:val="bottom"/>
            <w:hideMark/>
          </w:tcPr>
          <w:p w14:paraId="66CE247D" w14:textId="7A340DA8"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52,105,000.00 </w:t>
            </w:r>
          </w:p>
        </w:tc>
        <w:tc>
          <w:tcPr>
            <w:tcW w:w="556" w:type="pct"/>
            <w:tcBorders>
              <w:top w:val="nil"/>
              <w:left w:val="nil"/>
              <w:bottom w:val="single" w:sz="4" w:space="0" w:color="auto"/>
              <w:right w:val="single" w:sz="4" w:space="0" w:color="auto"/>
            </w:tcBorders>
            <w:shd w:val="clear" w:color="auto" w:fill="auto"/>
            <w:noWrap/>
            <w:vAlign w:val="bottom"/>
            <w:hideMark/>
          </w:tcPr>
          <w:p w14:paraId="0D5AAE93" w14:textId="4502923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6AE7E4BD" w14:textId="0450934D"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2.65 </w:t>
            </w:r>
          </w:p>
        </w:tc>
        <w:tc>
          <w:tcPr>
            <w:tcW w:w="999" w:type="pct"/>
            <w:tcBorders>
              <w:top w:val="nil"/>
              <w:left w:val="nil"/>
              <w:bottom w:val="single" w:sz="4" w:space="0" w:color="auto"/>
              <w:right w:val="single" w:sz="4" w:space="0" w:color="auto"/>
            </w:tcBorders>
            <w:shd w:val="clear" w:color="auto" w:fill="auto"/>
            <w:noWrap/>
            <w:vAlign w:val="bottom"/>
            <w:hideMark/>
          </w:tcPr>
          <w:p w14:paraId="5716C83F" w14:textId="510202C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156,186.52 </w:t>
            </w:r>
          </w:p>
        </w:tc>
        <w:tc>
          <w:tcPr>
            <w:tcW w:w="1012" w:type="pct"/>
            <w:tcBorders>
              <w:top w:val="nil"/>
              <w:left w:val="nil"/>
              <w:bottom w:val="single" w:sz="4" w:space="0" w:color="auto"/>
              <w:right w:val="single" w:sz="4" w:space="0" w:color="auto"/>
            </w:tcBorders>
            <w:shd w:val="clear" w:color="auto" w:fill="auto"/>
            <w:noWrap/>
            <w:vAlign w:val="bottom"/>
            <w:hideMark/>
          </w:tcPr>
          <w:p w14:paraId="200CF726" w14:textId="0BA02EA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153,010.07 </w:t>
            </w:r>
          </w:p>
        </w:tc>
      </w:tr>
      <w:tr w:rsidR="00757361" w:rsidRPr="00D90AA3" w14:paraId="2BB580A0"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3432DA77" w14:textId="05109A1A"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JG231M032</w:t>
            </w:r>
          </w:p>
        </w:tc>
        <w:tc>
          <w:tcPr>
            <w:tcW w:w="1044" w:type="pct"/>
            <w:tcBorders>
              <w:top w:val="nil"/>
              <w:left w:val="nil"/>
              <w:bottom w:val="single" w:sz="4" w:space="0" w:color="auto"/>
              <w:right w:val="single" w:sz="4" w:space="0" w:color="auto"/>
            </w:tcBorders>
            <w:shd w:val="clear" w:color="auto" w:fill="auto"/>
            <w:noWrap/>
            <w:vAlign w:val="bottom"/>
            <w:hideMark/>
          </w:tcPr>
          <w:p w14:paraId="1DF3C533" w14:textId="3317003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54,903,000.00 </w:t>
            </w:r>
          </w:p>
        </w:tc>
        <w:tc>
          <w:tcPr>
            <w:tcW w:w="556" w:type="pct"/>
            <w:tcBorders>
              <w:top w:val="nil"/>
              <w:left w:val="nil"/>
              <w:bottom w:val="single" w:sz="4" w:space="0" w:color="auto"/>
              <w:right w:val="single" w:sz="4" w:space="0" w:color="auto"/>
            </w:tcBorders>
            <w:shd w:val="clear" w:color="auto" w:fill="auto"/>
            <w:noWrap/>
            <w:vAlign w:val="bottom"/>
            <w:hideMark/>
          </w:tcPr>
          <w:p w14:paraId="2BE0F152" w14:textId="1720F45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6F96AEAD" w14:textId="46D88C3E"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2.65 </w:t>
            </w:r>
          </w:p>
        </w:tc>
        <w:tc>
          <w:tcPr>
            <w:tcW w:w="999" w:type="pct"/>
            <w:tcBorders>
              <w:top w:val="nil"/>
              <w:left w:val="nil"/>
              <w:bottom w:val="single" w:sz="4" w:space="0" w:color="auto"/>
              <w:right w:val="single" w:sz="4" w:space="0" w:color="auto"/>
            </w:tcBorders>
            <w:shd w:val="clear" w:color="auto" w:fill="auto"/>
            <w:noWrap/>
            <w:vAlign w:val="bottom"/>
            <w:hideMark/>
          </w:tcPr>
          <w:p w14:paraId="6D845720" w14:textId="421C54A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136,881.45 </w:t>
            </w:r>
          </w:p>
        </w:tc>
        <w:tc>
          <w:tcPr>
            <w:tcW w:w="1012" w:type="pct"/>
            <w:tcBorders>
              <w:top w:val="nil"/>
              <w:left w:val="nil"/>
              <w:bottom w:val="single" w:sz="4" w:space="0" w:color="auto"/>
              <w:right w:val="single" w:sz="4" w:space="0" w:color="auto"/>
            </w:tcBorders>
            <w:shd w:val="clear" w:color="auto" w:fill="auto"/>
            <w:noWrap/>
            <w:vAlign w:val="bottom"/>
            <w:hideMark/>
          </w:tcPr>
          <w:p w14:paraId="090F517B" w14:textId="5C4A2DB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135,119.26 </w:t>
            </w:r>
          </w:p>
        </w:tc>
        <w:bookmarkStart w:id="0" w:name="_GoBack"/>
        <w:bookmarkEnd w:id="0"/>
      </w:tr>
      <w:tr w:rsidR="00757361" w:rsidRPr="00D90AA3" w14:paraId="30E3E37C"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6D1442A7" w14:textId="06A526E1"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JG232M033</w:t>
            </w:r>
          </w:p>
        </w:tc>
        <w:tc>
          <w:tcPr>
            <w:tcW w:w="1044" w:type="pct"/>
            <w:tcBorders>
              <w:top w:val="nil"/>
              <w:left w:val="nil"/>
              <w:bottom w:val="single" w:sz="4" w:space="0" w:color="auto"/>
              <w:right w:val="single" w:sz="4" w:space="0" w:color="auto"/>
            </w:tcBorders>
            <w:shd w:val="clear" w:color="auto" w:fill="auto"/>
            <w:noWrap/>
            <w:vAlign w:val="bottom"/>
            <w:hideMark/>
          </w:tcPr>
          <w:p w14:paraId="3D4DFA47" w14:textId="19D30E53"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52,472,000.00 </w:t>
            </w:r>
          </w:p>
        </w:tc>
        <w:tc>
          <w:tcPr>
            <w:tcW w:w="556" w:type="pct"/>
            <w:tcBorders>
              <w:top w:val="nil"/>
              <w:left w:val="nil"/>
              <w:bottom w:val="single" w:sz="4" w:space="0" w:color="auto"/>
              <w:right w:val="single" w:sz="4" w:space="0" w:color="auto"/>
            </w:tcBorders>
            <w:shd w:val="clear" w:color="auto" w:fill="auto"/>
            <w:noWrap/>
            <w:vAlign w:val="bottom"/>
            <w:hideMark/>
          </w:tcPr>
          <w:p w14:paraId="73874823" w14:textId="2F137F2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27E75875" w14:textId="31278911"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2.70 </w:t>
            </w:r>
          </w:p>
        </w:tc>
        <w:tc>
          <w:tcPr>
            <w:tcW w:w="999" w:type="pct"/>
            <w:tcBorders>
              <w:top w:val="nil"/>
              <w:left w:val="nil"/>
              <w:bottom w:val="single" w:sz="4" w:space="0" w:color="auto"/>
              <w:right w:val="single" w:sz="4" w:space="0" w:color="auto"/>
            </w:tcBorders>
            <w:shd w:val="clear" w:color="auto" w:fill="auto"/>
            <w:noWrap/>
            <w:vAlign w:val="bottom"/>
            <w:hideMark/>
          </w:tcPr>
          <w:p w14:paraId="3EC4C53B" w14:textId="73A6C585"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255,725.53 </w:t>
            </w:r>
          </w:p>
        </w:tc>
        <w:tc>
          <w:tcPr>
            <w:tcW w:w="1012" w:type="pct"/>
            <w:tcBorders>
              <w:top w:val="nil"/>
              <w:left w:val="nil"/>
              <w:bottom w:val="single" w:sz="4" w:space="0" w:color="auto"/>
              <w:right w:val="single" w:sz="4" w:space="0" w:color="auto"/>
            </w:tcBorders>
            <w:shd w:val="clear" w:color="auto" w:fill="auto"/>
            <w:noWrap/>
            <w:vAlign w:val="bottom"/>
            <w:hideMark/>
          </w:tcPr>
          <w:p w14:paraId="1DCF32FD" w14:textId="21DC14C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250,746.38 </w:t>
            </w:r>
          </w:p>
        </w:tc>
      </w:tr>
      <w:tr w:rsidR="00757361" w:rsidRPr="00D90AA3" w14:paraId="5C064FDF" w14:textId="77777777" w:rsidTr="005B1A60">
        <w:trPr>
          <w:trHeight w:val="270"/>
        </w:trPr>
        <w:tc>
          <w:tcPr>
            <w:tcW w:w="853" w:type="pct"/>
            <w:tcBorders>
              <w:top w:val="nil"/>
              <w:left w:val="single" w:sz="4" w:space="0" w:color="auto"/>
              <w:bottom w:val="single" w:sz="4" w:space="0" w:color="auto"/>
              <w:right w:val="single" w:sz="4" w:space="0" w:color="auto"/>
            </w:tcBorders>
            <w:shd w:val="clear" w:color="auto" w:fill="auto"/>
            <w:noWrap/>
            <w:vAlign w:val="bottom"/>
            <w:hideMark/>
          </w:tcPr>
          <w:p w14:paraId="319AE224" w14:textId="5C84508D" w:rsidR="00757361" w:rsidRPr="00801594" w:rsidRDefault="00757361" w:rsidP="00757361">
            <w:pPr>
              <w:widowControl/>
              <w:jc w:val="left"/>
              <w:rPr>
                <w:rFonts w:ascii="Arial" w:hAnsi="Arial" w:cs="Arial"/>
                <w:kern w:val="0"/>
                <w:sz w:val="20"/>
                <w:szCs w:val="20"/>
                <w:highlight w:val="yellow"/>
              </w:rPr>
            </w:pPr>
            <w:r>
              <w:rPr>
                <w:rFonts w:ascii="Arial" w:eastAsia="等线" w:hAnsi="Arial" w:cs="Arial"/>
                <w:sz w:val="20"/>
                <w:szCs w:val="20"/>
              </w:rPr>
              <w:t>JG233M034</w:t>
            </w:r>
          </w:p>
        </w:tc>
        <w:tc>
          <w:tcPr>
            <w:tcW w:w="1044" w:type="pct"/>
            <w:tcBorders>
              <w:top w:val="nil"/>
              <w:left w:val="nil"/>
              <w:bottom w:val="single" w:sz="4" w:space="0" w:color="auto"/>
              <w:right w:val="single" w:sz="4" w:space="0" w:color="auto"/>
            </w:tcBorders>
            <w:shd w:val="clear" w:color="auto" w:fill="auto"/>
            <w:noWrap/>
            <w:vAlign w:val="bottom"/>
            <w:hideMark/>
          </w:tcPr>
          <w:p w14:paraId="1DE24D9B" w14:textId="39EBF6FF"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398,548,000.00 </w:t>
            </w:r>
          </w:p>
        </w:tc>
        <w:tc>
          <w:tcPr>
            <w:tcW w:w="556" w:type="pct"/>
            <w:tcBorders>
              <w:top w:val="nil"/>
              <w:left w:val="nil"/>
              <w:bottom w:val="single" w:sz="4" w:space="0" w:color="auto"/>
              <w:right w:val="single" w:sz="4" w:space="0" w:color="auto"/>
            </w:tcBorders>
            <w:shd w:val="clear" w:color="auto" w:fill="auto"/>
            <w:noWrap/>
            <w:vAlign w:val="bottom"/>
            <w:hideMark/>
          </w:tcPr>
          <w:p w14:paraId="0DC7F493" w14:textId="37DC4B6B"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1.80 </w:t>
            </w:r>
          </w:p>
        </w:tc>
        <w:tc>
          <w:tcPr>
            <w:tcW w:w="536" w:type="pct"/>
            <w:tcBorders>
              <w:top w:val="nil"/>
              <w:left w:val="nil"/>
              <w:bottom w:val="single" w:sz="4" w:space="0" w:color="auto"/>
              <w:right w:val="single" w:sz="4" w:space="0" w:color="auto"/>
            </w:tcBorders>
            <w:shd w:val="clear" w:color="auto" w:fill="auto"/>
            <w:noWrap/>
            <w:vAlign w:val="bottom"/>
            <w:hideMark/>
          </w:tcPr>
          <w:p w14:paraId="4AFE66E5" w14:textId="32E410A7"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2.75 </w:t>
            </w:r>
          </w:p>
        </w:tc>
        <w:tc>
          <w:tcPr>
            <w:tcW w:w="999" w:type="pct"/>
            <w:tcBorders>
              <w:top w:val="nil"/>
              <w:left w:val="nil"/>
              <w:bottom w:val="single" w:sz="4" w:space="0" w:color="auto"/>
              <w:right w:val="single" w:sz="4" w:space="0" w:color="auto"/>
            </w:tcBorders>
            <w:shd w:val="clear" w:color="auto" w:fill="auto"/>
            <w:noWrap/>
            <w:vAlign w:val="bottom"/>
            <w:hideMark/>
          </w:tcPr>
          <w:p w14:paraId="49E66AD6" w14:textId="409950D4"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2,644,038.11 </w:t>
            </w:r>
          </w:p>
        </w:tc>
        <w:tc>
          <w:tcPr>
            <w:tcW w:w="1012" w:type="pct"/>
            <w:tcBorders>
              <w:top w:val="nil"/>
              <w:left w:val="nil"/>
              <w:bottom w:val="single" w:sz="4" w:space="0" w:color="auto"/>
              <w:right w:val="single" w:sz="4" w:space="0" w:color="auto"/>
            </w:tcBorders>
            <w:shd w:val="clear" w:color="auto" w:fill="auto"/>
            <w:noWrap/>
            <w:vAlign w:val="bottom"/>
            <w:hideMark/>
          </w:tcPr>
          <w:p w14:paraId="279D63B1" w14:textId="59151F7A" w:rsidR="00757361" w:rsidRPr="00801594" w:rsidRDefault="00757361" w:rsidP="00757361">
            <w:pPr>
              <w:widowControl/>
              <w:jc w:val="right"/>
              <w:rPr>
                <w:rFonts w:ascii="Arial" w:hAnsi="Arial" w:cs="Arial"/>
                <w:kern w:val="0"/>
                <w:sz w:val="20"/>
                <w:szCs w:val="20"/>
                <w:highlight w:val="yellow"/>
              </w:rPr>
            </w:pPr>
            <w:r>
              <w:rPr>
                <w:rFonts w:ascii="Arial" w:eastAsia="等线" w:hAnsi="Arial" w:cs="Arial"/>
                <w:sz w:val="20"/>
                <w:szCs w:val="20"/>
              </w:rPr>
              <w:t xml:space="preserve">2,603,495.69 </w:t>
            </w:r>
          </w:p>
        </w:tc>
      </w:tr>
    </w:tbl>
    <w:p w14:paraId="5EC0E820" w14:textId="20E477D5" w:rsidR="00E467A3" w:rsidRPr="00BE54E5" w:rsidRDefault="00BE54E5" w:rsidP="00E467A3">
      <w:pPr>
        <w:widowControl/>
        <w:shd w:val="clear" w:color="auto" w:fill="FFFFFF"/>
        <w:spacing w:line="360" w:lineRule="auto"/>
        <w:jc w:val="left"/>
        <w:rPr>
          <w:rFonts w:ascii="仿宋" w:eastAsia="仿宋" w:hAnsi="仿宋" w:cs="Segoe UI"/>
          <w:b/>
          <w:bCs/>
          <w:color w:val="000000"/>
          <w:kern w:val="0"/>
          <w:szCs w:val="21"/>
        </w:rPr>
      </w:pPr>
      <w:r w:rsidRPr="00BE54E5">
        <w:rPr>
          <w:rFonts w:ascii="仿宋" w:eastAsia="仿宋" w:hAnsi="仿宋" w:cs="Segoe UI" w:hint="eastAsia"/>
          <w:b/>
          <w:bCs/>
          <w:color w:val="000000"/>
          <w:kern w:val="0"/>
          <w:szCs w:val="21"/>
        </w:rPr>
        <w:t>注：衍生品公允价值不代表衍生交易的实际损益</w:t>
      </w:r>
    </w:p>
    <w:p w14:paraId="55EB7A57" w14:textId="78E0AFB0" w:rsidR="00DC4544" w:rsidRPr="00E467A3" w:rsidRDefault="001B0D09" w:rsidP="00E467A3">
      <w:pPr>
        <w:widowControl/>
        <w:shd w:val="clear" w:color="auto" w:fill="FFFFFF"/>
        <w:spacing w:line="360" w:lineRule="auto"/>
        <w:jc w:val="left"/>
        <w:rPr>
          <w:rFonts w:ascii="仿宋" w:eastAsia="仿宋" w:hAnsi="仿宋" w:cs="Segoe UI"/>
          <w:b/>
          <w:bCs/>
          <w:color w:val="000000"/>
          <w:kern w:val="0"/>
          <w:sz w:val="32"/>
          <w:szCs w:val="32"/>
        </w:rPr>
      </w:pPr>
      <w:r w:rsidRPr="00E467A3">
        <w:rPr>
          <w:rFonts w:ascii="仿宋" w:eastAsia="仿宋" w:hAnsi="仿宋" w:cs="Segoe UI" w:hint="eastAsia"/>
          <w:b/>
          <w:bCs/>
          <w:color w:val="000000"/>
          <w:kern w:val="0"/>
          <w:sz w:val="32"/>
          <w:szCs w:val="32"/>
        </w:rPr>
        <w:t>持仓风险</w:t>
      </w:r>
      <w:r w:rsidR="00F508CD" w:rsidRPr="00E467A3">
        <w:rPr>
          <w:rFonts w:ascii="仿宋" w:eastAsia="仿宋" w:hAnsi="仿宋" w:cs="Segoe UI" w:hint="eastAsia"/>
          <w:b/>
          <w:bCs/>
          <w:color w:val="000000"/>
          <w:kern w:val="0"/>
          <w:sz w:val="32"/>
          <w:szCs w:val="32"/>
        </w:rPr>
        <w:t>：</w:t>
      </w:r>
    </w:p>
    <w:p w14:paraId="200C8983" w14:textId="161E4EDB" w:rsidR="00DC4544" w:rsidRPr="00E467A3" w:rsidRDefault="00A04651" w:rsidP="00E467A3">
      <w:pPr>
        <w:widowControl/>
        <w:snapToGrid w:val="0"/>
        <w:spacing w:line="360" w:lineRule="auto"/>
        <w:ind w:firstLineChars="200" w:firstLine="482"/>
        <w:jc w:val="left"/>
        <w:rPr>
          <w:rFonts w:ascii="仿宋" w:eastAsia="仿宋" w:hAnsi="仿宋"/>
          <w:b/>
          <w:sz w:val="24"/>
          <w:szCs w:val="24"/>
        </w:rPr>
      </w:pPr>
      <w:r w:rsidRPr="00E467A3">
        <w:rPr>
          <w:rFonts w:ascii="仿宋" w:eastAsia="仿宋" w:hAnsi="仿宋" w:hint="eastAsia"/>
          <w:b/>
          <w:sz w:val="24"/>
          <w:szCs w:val="24"/>
        </w:rPr>
        <w:t>结构性存款不同于</w:t>
      </w:r>
      <w:r w:rsidRPr="00E467A3">
        <w:rPr>
          <w:rFonts w:ascii="仿宋" w:eastAsia="仿宋" w:hAnsi="仿宋"/>
          <w:b/>
          <w:sz w:val="24"/>
          <w:szCs w:val="24"/>
        </w:rPr>
        <w:t>一般性</w:t>
      </w:r>
      <w:r w:rsidRPr="00E467A3">
        <w:rPr>
          <w:rFonts w:ascii="仿宋" w:eastAsia="仿宋" w:hAnsi="仿宋" w:hint="eastAsia"/>
          <w:b/>
          <w:sz w:val="24"/>
          <w:szCs w:val="24"/>
        </w:rPr>
        <w:t>存款、具有</w:t>
      </w:r>
      <w:r w:rsidRPr="00E467A3">
        <w:rPr>
          <w:rFonts w:ascii="仿宋" w:eastAsia="仿宋" w:hAnsi="仿宋"/>
          <w:b/>
          <w:sz w:val="24"/>
          <w:szCs w:val="24"/>
        </w:rPr>
        <w:t>投资</w:t>
      </w:r>
      <w:r w:rsidRPr="00E467A3">
        <w:rPr>
          <w:rFonts w:ascii="仿宋" w:eastAsia="仿宋" w:hAnsi="仿宋" w:hint="eastAsia"/>
          <w:b/>
          <w:sz w:val="24"/>
          <w:szCs w:val="24"/>
        </w:rPr>
        <w:t>风险</w:t>
      </w:r>
      <w:r w:rsidRPr="00E467A3">
        <w:rPr>
          <w:rFonts w:ascii="仿宋" w:eastAsia="仿宋" w:hAnsi="仿宋"/>
          <w:b/>
          <w:sz w:val="24"/>
          <w:szCs w:val="24"/>
        </w:rPr>
        <w:t>，您应当</w:t>
      </w:r>
      <w:r w:rsidRPr="00E467A3">
        <w:rPr>
          <w:rFonts w:ascii="仿宋" w:eastAsia="仿宋" w:hAnsi="仿宋" w:hint="eastAsia"/>
          <w:b/>
          <w:sz w:val="24"/>
          <w:szCs w:val="24"/>
        </w:rPr>
        <w:t>充分</w:t>
      </w:r>
      <w:r w:rsidRPr="00E467A3">
        <w:rPr>
          <w:rFonts w:ascii="仿宋" w:eastAsia="仿宋" w:hAnsi="仿宋"/>
          <w:b/>
          <w:sz w:val="24"/>
          <w:szCs w:val="24"/>
        </w:rPr>
        <w:t>认识投资风险</w:t>
      </w:r>
      <w:r w:rsidRPr="00E467A3">
        <w:rPr>
          <w:rFonts w:ascii="仿宋" w:eastAsia="仿宋" w:hAnsi="仿宋" w:hint="eastAsia"/>
          <w:b/>
          <w:sz w:val="24"/>
          <w:szCs w:val="24"/>
        </w:rPr>
        <w:t>，谨慎投资。</w:t>
      </w:r>
      <w:r w:rsidR="00B82705" w:rsidRPr="00E467A3">
        <w:rPr>
          <w:rFonts w:ascii="仿宋" w:eastAsia="仿宋" w:hAnsi="仿宋" w:cs="Segoe UI" w:hint="eastAsia"/>
          <w:color w:val="000000"/>
          <w:sz w:val="24"/>
          <w:szCs w:val="24"/>
        </w:rPr>
        <w:t>本结构性存款本金，按照存款管理，纳入存款准备金和存款保险保费的缴纳范围。</w:t>
      </w:r>
      <w:r w:rsidRPr="00E467A3">
        <w:rPr>
          <w:rFonts w:ascii="仿宋" w:eastAsia="仿宋" w:hAnsi="仿宋" w:hint="eastAsia"/>
          <w:b/>
          <w:sz w:val="24"/>
          <w:szCs w:val="24"/>
        </w:rPr>
        <w:t>本结构性存款有投资风险，在出现最大风险或损失情况下，青岛银行仅对本产品的本金及按照产品说明书约定的最低收益提供保证。</w:t>
      </w:r>
      <w:r w:rsidR="00B82705" w:rsidRPr="00E467A3">
        <w:rPr>
          <w:rFonts w:ascii="仿宋" w:eastAsia="仿宋" w:hAnsi="仿宋" w:cs="Segoe UI" w:hint="eastAsia"/>
          <w:color w:val="000000"/>
          <w:sz w:val="24"/>
          <w:szCs w:val="24"/>
        </w:rPr>
        <w:t>结构性存款收益不确定的风险由投资者自行承担。投资者应对此有充分的认识。</w:t>
      </w:r>
    </w:p>
    <w:p w14:paraId="1DE88DB6" w14:textId="77777777" w:rsidR="00DC4544" w:rsidRPr="00E467A3" w:rsidRDefault="00A04651" w:rsidP="00E467A3">
      <w:pPr>
        <w:widowControl/>
        <w:snapToGrid w:val="0"/>
        <w:spacing w:line="360" w:lineRule="auto"/>
        <w:ind w:firstLineChars="200" w:firstLine="480"/>
        <w:jc w:val="left"/>
        <w:rPr>
          <w:rFonts w:ascii="仿宋" w:eastAsia="仿宋" w:hAnsi="仿宋"/>
          <w:sz w:val="24"/>
          <w:szCs w:val="24"/>
        </w:rPr>
      </w:pPr>
      <w:r w:rsidRPr="00E467A3">
        <w:rPr>
          <w:rFonts w:ascii="仿宋" w:eastAsia="仿宋" w:hAnsi="仿宋"/>
          <w:sz w:val="24"/>
          <w:szCs w:val="24"/>
        </w:rPr>
        <w:t>如</w:t>
      </w:r>
      <w:proofErr w:type="gramStart"/>
      <w:r w:rsidRPr="00E467A3">
        <w:rPr>
          <w:rFonts w:ascii="仿宋" w:eastAsia="仿宋" w:hAnsi="仿宋" w:hint="eastAsia"/>
          <w:b/>
          <w:sz w:val="24"/>
          <w:szCs w:val="24"/>
        </w:rPr>
        <w:t>您超过</w:t>
      </w:r>
      <w:proofErr w:type="gramEnd"/>
      <w:r w:rsidRPr="00E467A3">
        <w:rPr>
          <w:rFonts w:ascii="仿宋" w:eastAsia="仿宋" w:hAnsi="仿宋" w:hint="eastAsia"/>
          <w:b/>
          <w:sz w:val="24"/>
          <w:szCs w:val="24"/>
        </w:rPr>
        <w:t>一年未进行风险承受能力评估或</w:t>
      </w:r>
      <w:r w:rsidRPr="00E467A3">
        <w:rPr>
          <w:rFonts w:ascii="仿宋" w:eastAsia="仿宋" w:hAnsi="仿宋"/>
          <w:sz w:val="24"/>
          <w:szCs w:val="24"/>
        </w:rPr>
        <w:t>影响</w:t>
      </w:r>
      <w:proofErr w:type="gramStart"/>
      <w:r w:rsidRPr="00E467A3">
        <w:rPr>
          <w:rFonts w:ascii="仿宋" w:eastAsia="仿宋" w:hAnsi="仿宋"/>
          <w:sz w:val="24"/>
          <w:szCs w:val="24"/>
        </w:rPr>
        <w:t>您风险</w:t>
      </w:r>
      <w:proofErr w:type="gramEnd"/>
      <w:r w:rsidRPr="00E467A3">
        <w:rPr>
          <w:rFonts w:ascii="仿宋" w:eastAsia="仿宋" w:hAnsi="仿宋"/>
          <w:sz w:val="24"/>
          <w:szCs w:val="24"/>
        </w:rPr>
        <w:t>承受能力的因素发生变化</w:t>
      </w:r>
      <w:r w:rsidRPr="00E467A3">
        <w:rPr>
          <w:rFonts w:ascii="仿宋" w:eastAsia="仿宋" w:hAnsi="仿宋" w:hint="eastAsia"/>
          <w:sz w:val="24"/>
          <w:szCs w:val="24"/>
        </w:rPr>
        <w:t>的</w:t>
      </w:r>
      <w:r w:rsidRPr="00E467A3">
        <w:rPr>
          <w:rFonts w:ascii="仿宋" w:eastAsia="仿宋" w:hAnsi="仿宋"/>
          <w:sz w:val="24"/>
          <w:szCs w:val="24"/>
        </w:rPr>
        <w:t>，请及时完成风险承受能力评估。风险承受能力评估须由投资者本人填写。</w:t>
      </w:r>
    </w:p>
    <w:p w14:paraId="49739EAE" w14:textId="77777777" w:rsidR="00DC4544" w:rsidRPr="00E467A3" w:rsidRDefault="00A04651" w:rsidP="00E467A3">
      <w:pPr>
        <w:widowControl/>
        <w:snapToGrid w:val="0"/>
        <w:spacing w:line="360" w:lineRule="auto"/>
        <w:ind w:firstLineChars="200" w:firstLine="480"/>
        <w:jc w:val="left"/>
        <w:rPr>
          <w:rFonts w:ascii="仿宋" w:eastAsia="仿宋" w:hAnsi="仿宋"/>
          <w:sz w:val="24"/>
          <w:szCs w:val="24"/>
        </w:rPr>
      </w:pPr>
      <w:r w:rsidRPr="00E467A3">
        <w:rPr>
          <w:rFonts w:ascii="仿宋" w:eastAsia="仿宋" w:hAnsi="仿宋" w:hint="eastAsia"/>
          <w:sz w:val="24"/>
          <w:szCs w:val="24"/>
        </w:rPr>
        <w:t>客户投资本产品可能面临的风险主要包括（但不限于）：</w:t>
      </w:r>
    </w:p>
    <w:p w14:paraId="739B4FC0" w14:textId="77777777" w:rsidR="00DC4544" w:rsidRPr="00E467A3" w:rsidRDefault="00A04651" w:rsidP="00E467A3">
      <w:pPr>
        <w:widowControl/>
        <w:snapToGrid w:val="0"/>
        <w:spacing w:line="360" w:lineRule="auto"/>
        <w:ind w:firstLineChars="200" w:firstLine="482"/>
        <w:jc w:val="left"/>
        <w:rPr>
          <w:ins w:id="1" w:author="周丽娟" w:date="2020-11-19T10:04:00Z"/>
          <w:rFonts w:ascii="仿宋" w:eastAsia="仿宋" w:hAnsi="仿宋"/>
          <w:b/>
          <w:kern w:val="44"/>
          <w:sz w:val="24"/>
          <w:szCs w:val="24"/>
        </w:rPr>
      </w:pPr>
      <w:r w:rsidRPr="00E467A3">
        <w:rPr>
          <w:rFonts w:ascii="仿宋" w:eastAsia="仿宋" w:hAnsi="仿宋"/>
          <w:b/>
          <w:kern w:val="44"/>
          <w:sz w:val="24"/>
          <w:szCs w:val="24"/>
        </w:rPr>
        <w:t>1．</w:t>
      </w:r>
      <w:r w:rsidRPr="00E467A3">
        <w:rPr>
          <w:rFonts w:ascii="仿宋" w:eastAsia="仿宋" w:hAnsi="仿宋" w:hint="eastAsia"/>
          <w:b/>
          <w:kern w:val="44"/>
          <w:sz w:val="24"/>
          <w:szCs w:val="24"/>
        </w:rPr>
        <w:t>认购风险：如出现市场剧烈波动，相关法规政策变化等可能影响本结构性存款产品正常运作的情况，青岛银行有权停止发售本结构性存款产品，客户将无法在约定认购期内购买本结构性存款产品。</w:t>
      </w:r>
    </w:p>
    <w:p w14:paraId="284F7116" w14:textId="77777777" w:rsidR="00DC4544" w:rsidRPr="00E467A3" w:rsidRDefault="00A04651" w:rsidP="00E467A3">
      <w:pPr>
        <w:widowControl/>
        <w:snapToGrid w:val="0"/>
        <w:spacing w:line="360" w:lineRule="auto"/>
        <w:ind w:firstLineChars="200" w:firstLine="482"/>
        <w:jc w:val="left"/>
        <w:rPr>
          <w:rFonts w:ascii="仿宋" w:eastAsia="仿宋" w:hAnsi="仿宋"/>
          <w:sz w:val="24"/>
          <w:szCs w:val="24"/>
        </w:rPr>
      </w:pPr>
      <w:r w:rsidRPr="00E467A3">
        <w:rPr>
          <w:rFonts w:ascii="仿宋" w:eastAsia="仿宋" w:hAnsi="仿宋"/>
          <w:b/>
          <w:kern w:val="44"/>
          <w:sz w:val="24"/>
          <w:szCs w:val="24"/>
        </w:rPr>
        <w:t>2.利率风险：</w:t>
      </w:r>
      <w:r w:rsidRPr="00E467A3">
        <w:rPr>
          <w:rFonts w:ascii="仿宋" w:eastAsia="仿宋" w:hAnsi="仿宋" w:hint="eastAsia"/>
          <w:sz w:val="24"/>
          <w:szCs w:val="24"/>
        </w:rPr>
        <w:t>结构性存款存续期内，如果市场利率发生变化，并导致本结构性存款所投资产的收益率大幅下跌，则可能造成客户收益遭受损失；如果物价指数上升，结构性存款的收益率低于通货膨胀率，造成客户投资结构性存款获得的实际收益率为负的风险。</w:t>
      </w:r>
    </w:p>
    <w:p w14:paraId="0AB2280C" w14:textId="35F8BDA1" w:rsidR="00DC4544" w:rsidRPr="00E467A3" w:rsidRDefault="00A04651" w:rsidP="00E467A3">
      <w:pPr>
        <w:widowControl/>
        <w:snapToGrid w:val="0"/>
        <w:spacing w:line="360" w:lineRule="auto"/>
        <w:ind w:firstLineChars="200" w:firstLine="482"/>
        <w:jc w:val="left"/>
        <w:rPr>
          <w:rFonts w:ascii="仿宋" w:eastAsia="仿宋" w:hAnsi="仿宋"/>
          <w:sz w:val="24"/>
          <w:szCs w:val="24"/>
        </w:rPr>
      </w:pPr>
      <w:r w:rsidRPr="00E467A3">
        <w:rPr>
          <w:rFonts w:ascii="仿宋" w:eastAsia="仿宋" w:hAnsi="仿宋"/>
          <w:b/>
          <w:kern w:val="44"/>
          <w:sz w:val="24"/>
          <w:szCs w:val="24"/>
        </w:rPr>
        <w:t>3．流动性风险：</w:t>
      </w:r>
      <w:r w:rsidRPr="00E467A3">
        <w:rPr>
          <w:rFonts w:ascii="仿宋" w:eastAsia="仿宋" w:hAnsi="仿宋" w:hint="eastAsia"/>
          <w:b/>
          <w:sz w:val="24"/>
          <w:szCs w:val="24"/>
        </w:rPr>
        <w:t>存款期限内，投资本结构性存款的客户不能提前终止或赎回</w:t>
      </w:r>
      <w:r w:rsidRPr="00E467A3">
        <w:rPr>
          <w:rFonts w:ascii="仿宋" w:eastAsia="仿宋" w:hAnsi="仿宋" w:hint="eastAsia"/>
          <w:sz w:val="24"/>
          <w:szCs w:val="24"/>
        </w:rPr>
        <w:t>，客户须持有本产品到期，面临产品存续期间不能提前支取的流动性风险。</w:t>
      </w:r>
    </w:p>
    <w:p w14:paraId="599526DB" w14:textId="5E51525F" w:rsidR="00DC4544" w:rsidRPr="00E467A3" w:rsidRDefault="00A04651" w:rsidP="00E467A3">
      <w:pPr>
        <w:pStyle w:val="Default"/>
        <w:snapToGrid w:val="0"/>
        <w:spacing w:line="360" w:lineRule="auto"/>
        <w:ind w:firstLineChars="200" w:firstLine="482"/>
        <w:jc w:val="both"/>
        <w:rPr>
          <w:rFonts w:ascii="仿宋" w:eastAsia="仿宋" w:hAnsi="仿宋" w:cs="Times New Roman"/>
          <w:color w:val="auto"/>
          <w:kern w:val="2"/>
        </w:rPr>
      </w:pPr>
      <w:r w:rsidRPr="00E467A3">
        <w:rPr>
          <w:rFonts w:ascii="仿宋" w:eastAsia="仿宋" w:hAnsi="仿宋" w:cs="Times New Roman"/>
          <w:b/>
          <w:color w:val="auto"/>
          <w:kern w:val="44"/>
        </w:rPr>
        <w:lastRenderedPageBreak/>
        <w:t>4．政策风险：</w:t>
      </w:r>
      <w:r w:rsidRPr="00E467A3">
        <w:rPr>
          <w:rFonts w:ascii="仿宋" w:eastAsia="仿宋" w:hAnsi="仿宋" w:cs="Times New Roman" w:hint="eastAsia"/>
          <w:color w:val="auto"/>
          <w:kern w:val="2"/>
        </w:rPr>
        <w:t>本结构性存款产品是根据当前的法律法规和政策设计的。如国家宏观政策以及相关法律法规、政策发生变化，可能影响本产品的认购、投资运作、清算等业务的正常进行，导致本产品收益降低甚至收益为零。</w:t>
      </w:r>
    </w:p>
    <w:p w14:paraId="4A0084A3" w14:textId="77777777" w:rsidR="00DC4544" w:rsidRPr="00E467A3" w:rsidRDefault="00A04651" w:rsidP="00E467A3">
      <w:pPr>
        <w:widowControl/>
        <w:snapToGrid w:val="0"/>
        <w:spacing w:line="360" w:lineRule="auto"/>
        <w:ind w:firstLineChars="200" w:firstLine="482"/>
        <w:jc w:val="left"/>
        <w:rPr>
          <w:ins w:id="2" w:author="周丽娟" w:date="2020-11-19T10:22:00Z"/>
          <w:rFonts w:ascii="仿宋" w:eastAsia="仿宋" w:hAnsi="仿宋"/>
          <w:sz w:val="24"/>
          <w:szCs w:val="24"/>
        </w:rPr>
      </w:pPr>
      <w:r w:rsidRPr="00E467A3">
        <w:rPr>
          <w:rFonts w:ascii="仿宋" w:eastAsia="仿宋" w:hAnsi="仿宋"/>
          <w:b/>
          <w:kern w:val="44"/>
          <w:sz w:val="24"/>
          <w:szCs w:val="24"/>
        </w:rPr>
        <w:t>5．管理人风险：</w:t>
      </w:r>
      <w:r w:rsidRPr="00E467A3">
        <w:rPr>
          <w:rFonts w:ascii="仿宋" w:eastAsia="仿宋" w:hAnsi="仿宋" w:hint="eastAsia"/>
          <w:sz w:val="24"/>
          <w:szCs w:val="24"/>
        </w:rPr>
        <w:t>结构性存款管理人或存款投资资产相关服务机构受经验、技能等因素的限制，或者上述主体处理事务不当等，可能导致客户收益遭受损失。</w:t>
      </w:r>
    </w:p>
    <w:p w14:paraId="10ED3C55" w14:textId="77777777" w:rsidR="00DC4544" w:rsidRPr="00E467A3" w:rsidRDefault="00A04651" w:rsidP="00E467A3">
      <w:pPr>
        <w:widowControl/>
        <w:snapToGrid w:val="0"/>
        <w:spacing w:line="360" w:lineRule="auto"/>
        <w:ind w:firstLineChars="200" w:firstLine="482"/>
        <w:jc w:val="left"/>
        <w:rPr>
          <w:rFonts w:ascii="仿宋" w:eastAsia="仿宋" w:hAnsi="仿宋"/>
          <w:sz w:val="24"/>
          <w:szCs w:val="24"/>
        </w:rPr>
      </w:pPr>
      <w:r w:rsidRPr="00E467A3">
        <w:rPr>
          <w:rFonts w:ascii="仿宋" w:eastAsia="仿宋" w:hAnsi="仿宋"/>
          <w:b/>
          <w:bCs/>
          <w:sz w:val="24"/>
          <w:szCs w:val="24"/>
        </w:rPr>
        <w:t>6.</w:t>
      </w:r>
      <w:r w:rsidRPr="00E467A3">
        <w:rPr>
          <w:rFonts w:ascii="仿宋" w:eastAsia="仿宋" w:hAnsi="仿宋" w:hint="eastAsia"/>
          <w:b/>
          <w:bCs/>
          <w:sz w:val="24"/>
          <w:szCs w:val="24"/>
        </w:rPr>
        <w:t xml:space="preserve"> 信息传递风险：青岛银行将按照结构性存款产品说明书“信息公告与披露”的约定，发布本结构性存款产品的相关信息。如客户在认购产品时登记的有效联系方式发生变更且未及时告知或因客户其他原因导致青岛银行无法及时联系到客户，则可能影响客户的投资决策。</w:t>
      </w:r>
    </w:p>
    <w:p w14:paraId="7830378E" w14:textId="77777777" w:rsidR="00DC4544" w:rsidRPr="00E467A3" w:rsidRDefault="00A04651" w:rsidP="00E467A3">
      <w:pPr>
        <w:pStyle w:val="Default"/>
        <w:snapToGrid w:val="0"/>
        <w:spacing w:line="360" w:lineRule="auto"/>
        <w:ind w:firstLineChars="200" w:firstLine="482"/>
        <w:rPr>
          <w:ins w:id="3" w:author="周丽娟" w:date="2020-11-19T10:40:00Z"/>
          <w:rFonts w:ascii="仿宋" w:eastAsia="仿宋" w:hAnsi="仿宋" w:cs="Times New Roman"/>
          <w:b/>
          <w:color w:val="auto"/>
          <w:kern w:val="2"/>
        </w:rPr>
      </w:pPr>
      <w:r w:rsidRPr="00E467A3">
        <w:rPr>
          <w:rFonts w:ascii="仿宋" w:eastAsia="仿宋" w:hAnsi="仿宋" w:cs="Times New Roman"/>
          <w:b/>
          <w:color w:val="auto"/>
          <w:kern w:val="44"/>
        </w:rPr>
        <w:t>7．产品不成立风险：</w:t>
      </w:r>
      <w:r w:rsidRPr="00E467A3">
        <w:rPr>
          <w:rFonts w:ascii="仿宋" w:eastAsia="仿宋" w:hAnsi="仿宋" w:cs="Times New Roman" w:hint="eastAsia"/>
          <w:b/>
          <w:color w:val="auto"/>
          <w:kern w:val="2"/>
        </w:rPr>
        <w:t>如自本产品开始认购</w:t>
      </w:r>
      <w:proofErr w:type="gramStart"/>
      <w:r w:rsidRPr="00E467A3">
        <w:rPr>
          <w:rFonts w:ascii="仿宋" w:eastAsia="仿宋" w:hAnsi="仿宋" w:cs="Times New Roman" w:hint="eastAsia"/>
          <w:b/>
          <w:color w:val="auto"/>
          <w:kern w:val="2"/>
        </w:rPr>
        <w:t>至产品</w:t>
      </w:r>
      <w:proofErr w:type="gramEnd"/>
      <w:r w:rsidRPr="00E467A3">
        <w:rPr>
          <w:rFonts w:ascii="仿宋" w:eastAsia="仿宋" w:hAnsi="仿宋" w:cs="Times New Roman" w:hint="eastAsia"/>
          <w:b/>
          <w:color w:val="auto"/>
          <w:kern w:val="2"/>
        </w:rPr>
        <w:t>原定成立日之前，产品</w:t>
      </w:r>
      <w:proofErr w:type="gramStart"/>
      <w:r w:rsidRPr="00E467A3">
        <w:rPr>
          <w:rFonts w:ascii="仿宋" w:eastAsia="仿宋" w:hAnsi="仿宋" w:cs="Times New Roman" w:hint="eastAsia"/>
          <w:b/>
          <w:color w:val="auto"/>
          <w:kern w:val="2"/>
        </w:rPr>
        <w:t>认购总</w:t>
      </w:r>
      <w:proofErr w:type="gramEnd"/>
      <w:r w:rsidRPr="00E467A3">
        <w:rPr>
          <w:rFonts w:ascii="仿宋" w:eastAsia="仿宋" w:hAnsi="仿宋" w:cs="Times New Roman" w:hint="eastAsia"/>
          <w:b/>
          <w:color w:val="auto"/>
          <w:kern w:val="2"/>
        </w:rPr>
        <w:t>金额未达到募集下限，或国家宏观政策以及市场相关法规政策发生变化，或市场发生剧烈波动，经青岛银行合理判断难以按照本产品说明书规定向客户提供本产品，青岛银行将宣布本产品不成立。如产品不成立，青岛银行将于原定起息日后2个工作日内将已认购资金退回存款人账户。如果产品不成立，投资者除无法获得本产品约定的投资收益外，还将影响其投资安排。</w:t>
      </w:r>
    </w:p>
    <w:p w14:paraId="6CD04901" w14:textId="77777777" w:rsidR="00DC4544" w:rsidRPr="00E467A3" w:rsidRDefault="00A04651" w:rsidP="00E467A3">
      <w:pPr>
        <w:spacing w:line="360" w:lineRule="auto"/>
        <w:jc w:val="left"/>
        <w:rPr>
          <w:rFonts w:ascii="仿宋" w:eastAsia="仿宋" w:hAnsi="仿宋"/>
          <w:b/>
          <w:sz w:val="24"/>
          <w:szCs w:val="24"/>
        </w:rPr>
      </w:pPr>
      <w:r w:rsidRPr="00E467A3">
        <w:rPr>
          <w:rFonts w:ascii="仿宋" w:eastAsia="仿宋" w:hAnsi="仿宋"/>
          <w:sz w:val="24"/>
          <w:szCs w:val="24"/>
        </w:rPr>
        <w:t xml:space="preserve">    8.</w:t>
      </w:r>
      <w:r w:rsidRPr="00E467A3">
        <w:rPr>
          <w:rFonts w:ascii="仿宋" w:eastAsia="仿宋" w:hAnsi="仿宋"/>
          <w:b/>
          <w:kern w:val="44"/>
          <w:sz w:val="24"/>
          <w:szCs w:val="24"/>
        </w:rPr>
        <w:t xml:space="preserve"> </w:t>
      </w:r>
      <w:r w:rsidRPr="00E467A3">
        <w:rPr>
          <w:rFonts w:ascii="仿宋" w:eastAsia="仿宋" w:hAnsi="仿宋" w:hint="eastAsia"/>
          <w:b/>
          <w:kern w:val="44"/>
          <w:sz w:val="24"/>
          <w:szCs w:val="24"/>
        </w:rPr>
        <w:t>不可抗力及意外事件风险：</w:t>
      </w:r>
      <w:r w:rsidRPr="00E467A3">
        <w:rPr>
          <w:rFonts w:ascii="仿宋" w:eastAsia="仿宋" w:hAnsi="仿宋" w:hint="eastAsia"/>
          <w:sz w:val="24"/>
          <w:szCs w:val="24"/>
        </w:rPr>
        <w:t>因自然灾害、火灾、战争、疫情或者国家有关法规政策及市场环境的突变等不可抗力，或其他非青岛银行原因导致个人结构性存款产品募集失败、兑付延迟或提前终止等风险及损失，青岛银行不承担责任，但青岛银行将在条件允许的情况下第一时间通过网点或网站公告形式通知客户，并采取一切必要补救措施减小客户损失。</w:t>
      </w:r>
    </w:p>
    <w:p w14:paraId="6F41FBF5" w14:textId="77777777" w:rsidR="00E467A3" w:rsidRDefault="00E467A3" w:rsidP="00E467A3">
      <w:pPr>
        <w:widowControl/>
        <w:shd w:val="clear" w:color="auto" w:fill="FFFFFF"/>
        <w:spacing w:line="360" w:lineRule="auto"/>
        <w:jc w:val="left"/>
        <w:rPr>
          <w:rFonts w:ascii="仿宋" w:eastAsia="仿宋" w:hAnsi="仿宋" w:cs="Segoe UI"/>
          <w:b/>
          <w:bCs/>
          <w:color w:val="000000"/>
          <w:kern w:val="0"/>
          <w:sz w:val="32"/>
          <w:szCs w:val="32"/>
        </w:rPr>
      </w:pPr>
    </w:p>
    <w:p w14:paraId="62F23F7B" w14:textId="0EEB2DA0" w:rsidR="001B0D09" w:rsidRPr="00E467A3" w:rsidRDefault="001B0D09" w:rsidP="00E467A3">
      <w:pPr>
        <w:widowControl/>
        <w:shd w:val="clear" w:color="auto" w:fill="FFFFFF"/>
        <w:spacing w:line="360" w:lineRule="auto"/>
        <w:jc w:val="left"/>
        <w:rPr>
          <w:rFonts w:ascii="仿宋" w:eastAsia="仿宋" w:hAnsi="仿宋" w:cs="宋体"/>
          <w:color w:val="333333"/>
          <w:kern w:val="0"/>
          <w:sz w:val="32"/>
          <w:szCs w:val="32"/>
        </w:rPr>
      </w:pPr>
      <w:r w:rsidRPr="00E467A3">
        <w:rPr>
          <w:rFonts w:ascii="仿宋" w:eastAsia="仿宋" w:hAnsi="仿宋" w:cs="Segoe UI" w:hint="eastAsia"/>
          <w:b/>
          <w:bCs/>
          <w:color w:val="000000"/>
          <w:kern w:val="0"/>
          <w:sz w:val="32"/>
          <w:szCs w:val="32"/>
        </w:rPr>
        <w:t>风险控制措施：</w:t>
      </w:r>
    </w:p>
    <w:p w14:paraId="027A4D78" w14:textId="4093F767" w:rsidR="001B0D09" w:rsidRPr="00E467A3" w:rsidRDefault="00E752E2" w:rsidP="00E467A3">
      <w:pPr>
        <w:widowControl/>
        <w:shd w:val="clear" w:color="auto" w:fill="FFFFFF"/>
        <w:spacing w:line="360" w:lineRule="auto"/>
        <w:ind w:firstLine="420"/>
        <w:jc w:val="left"/>
        <w:rPr>
          <w:rFonts w:ascii="仿宋" w:eastAsia="仿宋" w:hAnsi="仿宋" w:cs="宋体"/>
          <w:color w:val="333333"/>
          <w:kern w:val="0"/>
          <w:sz w:val="24"/>
          <w:szCs w:val="24"/>
        </w:rPr>
      </w:pPr>
      <w:r w:rsidRPr="00E467A3">
        <w:rPr>
          <w:rFonts w:ascii="仿宋" w:eastAsia="仿宋" w:hAnsi="仿宋" w:cs="Segoe UI" w:hint="eastAsia"/>
          <w:color w:val="000000"/>
          <w:kern w:val="0"/>
          <w:sz w:val="24"/>
          <w:szCs w:val="24"/>
        </w:rPr>
        <w:t>青岛</w:t>
      </w:r>
      <w:r w:rsidR="001B0D09" w:rsidRPr="00E467A3">
        <w:rPr>
          <w:rFonts w:ascii="仿宋" w:eastAsia="仿宋" w:hAnsi="仿宋" w:cs="Segoe UI" w:hint="eastAsia"/>
          <w:color w:val="000000"/>
          <w:kern w:val="0"/>
          <w:sz w:val="24"/>
          <w:szCs w:val="24"/>
        </w:rPr>
        <w:t>银行针对结构性存款业务的风险特征，制定和实施相应的风险管理政策和程序，持续有效地识别、计量、监测和控制结构性存款业务面临的各类风险，并将结构性存款业务风险管理纳入全面风险管理体系。</w:t>
      </w:r>
      <w:r w:rsidRPr="00E467A3">
        <w:rPr>
          <w:rFonts w:ascii="仿宋" w:eastAsia="仿宋" w:hAnsi="仿宋" w:cs="Segoe UI" w:hint="eastAsia"/>
          <w:color w:val="000000"/>
          <w:kern w:val="0"/>
          <w:sz w:val="24"/>
          <w:szCs w:val="24"/>
        </w:rPr>
        <w:t>青岛</w:t>
      </w:r>
      <w:r w:rsidR="001B0D09" w:rsidRPr="00E467A3">
        <w:rPr>
          <w:rFonts w:ascii="仿宋" w:eastAsia="仿宋" w:hAnsi="仿宋" w:cs="Segoe UI" w:hint="eastAsia"/>
          <w:color w:val="000000"/>
          <w:kern w:val="0"/>
          <w:sz w:val="24"/>
          <w:szCs w:val="24"/>
        </w:rPr>
        <w:t>银行将结构性存款纳入表内核算，按照存款管理，纳入存款准备金和存款保险保费的缴纳范围，相关资产按照国务院银行业监督管理机构的相关规定计提资本和拨备。</w:t>
      </w:r>
    </w:p>
    <w:p w14:paraId="28FAAAC5" w14:textId="0194DF1C" w:rsidR="001B0D09" w:rsidRPr="00E467A3" w:rsidRDefault="00E752E2" w:rsidP="00E467A3">
      <w:pPr>
        <w:widowControl/>
        <w:shd w:val="clear" w:color="auto" w:fill="FFFFFF"/>
        <w:spacing w:line="360" w:lineRule="auto"/>
        <w:ind w:firstLine="420"/>
        <w:jc w:val="left"/>
        <w:rPr>
          <w:rFonts w:ascii="仿宋" w:eastAsia="仿宋" w:hAnsi="仿宋" w:cs="宋体"/>
          <w:color w:val="333333"/>
          <w:kern w:val="0"/>
          <w:sz w:val="24"/>
          <w:szCs w:val="24"/>
        </w:rPr>
      </w:pPr>
      <w:r w:rsidRPr="00E467A3">
        <w:rPr>
          <w:rFonts w:ascii="仿宋" w:eastAsia="仿宋" w:hAnsi="仿宋" w:cs="Segoe UI" w:hint="eastAsia"/>
          <w:color w:val="000000"/>
          <w:kern w:val="0"/>
          <w:sz w:val="24"/>
          <w:szCs w:val="24"/>
        </w:rPr>
        <w:lastRenderedPageBreak/>
        <w:t>青岛</w:t>
      </w:r>
      <w:r w:rsidR="001B0D09" w:rsidRPr="00E467A3">
        <w:rPr>
          <w:rFonts w:ascii="仿宋" w:eastAsia="仿宋" w:hAnsi="仿宋" w:cs="Segoe UI" w:hint="eastAsia"/>
          <w:color w:val="000000"/>
          <w:kern w:val="0"/>
          <w:sz w:val="24"/>
          <w:szCs w:val="24"/>
        </w:rPr>
        <w:t>银行具备普通类衍生产品交易业务资格，结构性存款挂钩的衍生产品交易严格遵守《银行业金融机构衍生产品交易业务管理暂行办法》、《商业银行资本管理办法（试行）》、《商业银行杠杆率管理办法（修订）》、《商业银行流动性风险管理办法》等国务院银行业监督管理机构关于衍生产品交易的相关规定。</w:t>
      </w:r>
      <w:r w:rsidR="001B0D09" w:rsidRPr="00E467A3">
        <w:rPr>
          <w:rFonts w:eastAsia="仿宋" w:cs="Calibri"/>
          <w:color w:val="333333"/>
          <w:kern w:val="0"/>
          <w:sz w:val="24"/>
          <w:szCs w:val="24"/>
        </w:rPr>
        <w:t> </w:t>
      </w:r>
    </w:p>
    <w:p w14:paraId="3376078F" w14:textId="13498FA7" w:rsidR="001B0D09" w:rsidRPr="00E467A3" w:rsidRDefault="00E752E2" w:rsidP="00E467A3">
      <w:pPr>
        <w:widowControl/>
        <w:shd w:val="clear" w:color="auto" w:fill="FFFFFF"/>
        <w:spacing w:line="360" w:lineRule="auto"/>
        <w:ind w:firstLine="420"/>
        <w:jc w:val="left"/>
        <w:rPr>
          <w:rFonts w:ascii="仿宋" w:eastAsia="仿宋" w:hAnsi="仿宋" w:cs="宋体"/>
          <w:color w:val="333333"/>
          <w:kern w:val="0"/>
          <w:szCs w:val="21"/>
        </w:rPr>
      </w:pPr>
      <w:r w:rsidRPr="00E467A3">
        <w:rPr>
          <w:rFonts w:ascii="仿宋" w:eastAsia="仿宋" w:hAnsi="仿宋" w:cs="Segoe UI" w:hint="eastAsia"/>
          <w:color w:val="000000"/>
          <w:kern w:val="0"/>
          <w:sz w:val="24"/>
          <w:szCs w:val="24"/>
        </w:rPr>
        <w:t>青岛</w:t>
      </w:r>
      <w:r w:rsidR="001B0D09" w:rsidRPr="00E467A3">
        <w:rPr>
          <w:rFonts w:ascii="仿宋" w:eastAsia="仿宋" w:hAnsi="仿宋" w:cs="Segoe UI" w:hint="eastAsia"/>
          <w:color w:val="000000"/>
          <w:kern w:val="0"/>
          <w:sz w:val="24"/>
          <w:szCs w:val="24"/>
        </w:rPr>
        <w:t>银行销售结构性存款，中国银保监会发布的《关于进一步规范商业银行结构性存款业务的通知》（银保监办发〔2019〕204号）相关规定执行，充分揭示风险，实施专区销售和录音录像。销售文本全面、客观反映结构性存款的重要特性和与产品有关的重要事实，向投资者充分揭示风险，确保投资者了解结构性存款的产品性质和潜在风险，自主进行投资决策。并按约定在</w:t>
      </w:r>
      <w:proofErr w:type="gramStart"/>
      <w:r w:rsidRPr="00E467A3">
        <w:rPr>
          <w:rFonts w:ascii="仿宋" w:eastAsia="仿宋" w:hAnsi="仿宋" w:cs="Segoe UI" w:hint="eastAsia"/>
          <w:color w:val="000000"/>
          <w:kern w:val="0"/>
          <w:sz w:val="24"/>
          <w:szCs w:val="24"/>
        </w:rPr>
        <w:t>青岛</w:t>
      </w:r>
      <w:r w:rsidR="001B0D09" w:rsidRPr="00E467A3">
        <w:rPr>
          <w:rFonts w:ascii="仿宋" w:eastAsia="仿宋" w:hAnsi="仿宋" w:cs="Segoe UI" w:hint="eastAsia"/>
          <w:color w:val="000000"/>
          <w:kern w:val="0"/>
          <w:sz w:val="24"/>
          <w:szCs w:val="24"/>
        </w:rPr>
        <w:t>银行官网向</w:t>
      </w:r>
      <w:proofErr w:type="gramEnd"/>
      <w:r w:rsidR="001B0D09" w:rsidRPr="00E467A3">
        <w:rPr>
          <w:rFonts w:ascii="仿宋" w:eastAsia="仿宋" w:hAnsi="仿宋" w:cs="Segoe UI" w:hint="eastAsia"/>
          <w:color w:val="000000"/>
          <w:kern w:val="0"/>
          <w:sz w:val="24"/>
          <w:szCs w:val="24"/>
        </w:rPr>
        <w:t>投资者披露产品销售文件、发行报告、产品账单、到期报告、重大事项报告、临时性信息披露等内容及国务院银行业监督管理机构规定的其他信息。</w:t>
      </w:r>
    </w:p>
    <w:p w14:paraId="4437D230" w14:textId="77777777" w:rsidR="00DC4544" w:rsidRPr="00E467A3" w:rsidRDefault="00DC4544" w:rsidP="00E467A3">
      <w:pPr>
        <w:spacing w:line="360" w:lineRule="auto"/>
        <w:jc w:val="center"/>
        <w:rPr>
          <w:rFonts w:ascii="仿宋" w:eastAsia="仿宋" w:hAnsi="仿宋"/>
          <w:b/>
          <w:sz w:val="28"/>
          <w:szCs w:val="28"/>
        </w:rPr>
      </w:pPr>
    </w:p>
    <w:sectPr w:rsidR="00DC4544" w:rsidRPr="00E467A3">
      <w:headerReference w:type="even" r:id="rId8"/>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AF5FD" w14:textId="77777777" w:rsidR="00256B06" w:rsidRDefault="00256B06">
      <w:r>
        <w:separator/>
      </w:r>
    </w:p>
  </w:endnote>
  <w:endnote w:type="continuationSeparator" w:id="0">
    <w:p w14:paraId="71D1FF73" w14:textId="77777777" w:rsidR="00256B06" w:rsidRDefault="00256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52E8" w14:textId="0B8915B4" w:rsidR="00DC4544" w:rsidRDefault="00A04651">
    <w:pPr>
      <w:pStyle w:val="a7"/>
      <w:jc w:val="center"/>
    </w:pPr>
    <w:r>
      <w:rPr>
        <w:b/>
        <w:bCs/>
        <w:sz w:val="24"/>
        <w:szCs w:val="24"/>
      </w:rPr>
      <w:fldChar w:fldCharType="begin"/>
    </w:r>
    <w:r>
      <w:rPr>
        <w:b/>
        <w:bCs/>
      </w:rPr>
      <w:instrText>PAGE</w:instrText>
    </w:r>
    <w:r>
      <w:rPr>
        <w:b/>
        <w:bCs/>
        <w:sz w:val="24"/>
        <w:szCs w:val="24"/>
      </w:rPr>
      <w:fldChar w:fldCharType="separate"/>
    </w:r>
    <w:r w:rsidR="00757361">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57361">
      <w:rPr>
        <w:b/>
        <w:bCs/>
        <w:noProof/>
      </w:rPr>
      <w:t>4</w:t>
    </w:r>
    <w:r>
      <w:rPr>
        <w:b/>
        <w:bCs/>
        <w:sz w:val="24"/>
        <w:szCs w:val="24"/>
      </w:rPr>
      <w:fldChar w:fldCharType="end"/>
    </w:r>
  </w:p>
  <w:p w14:paraId="161D88A4" w14:textId="77777777" w:rsidR="00DC4544" w:rsidRDefault="00DC4544">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EDEE" w14:textId="77777777" w:rsidR="00256B06" w:rsidRDefault="00256B06">
      <w:r>
        <w:separator/>
      </w:r>
    </w:p>
  </w:footnote>
  <w:footnote w:type="continuationSeparator" w:id="0">
    <w:p w14:paraId="30E8E1F2" w14:textId="77777777" w:rsidR="00256B06" w:rsidRDefault="00256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D94A2" w14:textId="77777777" w:rsidR="00DC4544" w:rsidRDefault="00DC4544">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072D1" w14:textId="77777777" w:rsidR="00DC4544" w:rsidRDefault="00DC4544">
    <w:pPr>
      <w:pStyle w:val="a9"/>
      <w:pBdr>
        <w:bottom w:val="none" w:sz="0" w:space="0" w:color="auto"/>
      </w:pBd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周丽娟">
    <w15:presenceInfo w15:providerId="None" w15:userId="周丽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67E"/>
    <w:rsid w:val="00003DDD"/>
    <w:rsid w:val="000063B3"/>
    <w:rsid w:val="00010754"/>
    <w:rsid w:val="00012CDB"/>
    <w:rsid w:val="00014FFD"/>
    <w:rsid w:val="00016D34"/>
    <w:rsid w:val="00016FB8"/>
    <w:rsid w:val="00022730"/>
    <w:rsid w:val="00034F61"/>
    <w:rsid w:val="000400FF"/>
    <w:rsid w:val="0004184F"/>
    <w:rsid w:val="00043BA9"/>
    <w:rsid w:val="00052184"/>
    <w:rsid w:val="00062FCA"/>
    <w:rsid w:val="00066932"/>
    <w:rsid w:val="0006730D"/>
    <w:rsid w:val="0007381C"/>
    <w:rsid w:val="0007594F"/>
    <w:rsid w:val="000805A7"/>
    <w:rsid w:val="0008122D"/>
    <w:rsid w:val="00081341"/>
    <w:rsid w:val="000843DA"/>
    <w:rsid w:val="00085B95"/>
    <w:rsid w:val="00090DDE"/>
    <w:rsid w:val="0009330C"/>
    <w:rsid w:val="00094432"/>
    <w:rsid w:val="000A2496"/>
    <w:rsid w:val="000A2C41"/>
    <w:rsid w:val="000A5739"/>
    <w:rsid w:val="000A783F"/>
    <w:rsid w:val="000A7AEA"/>
    <w:rsid w:val="000B4990"/>
    <w:rsid w:val="000B5D8C"/>
    <w:rsid w:val="000B7757"/>
    <w:rsid w:val="000C4DA6"/>
    <w:rsid w:val="000C7EEB"/>
    <w:rsid w:val="000D3C2A"/>
    <w:rsid w:val="000E738B"/>
    <w:rsid w:val="000F5C30"/>
    <w:rsid w:val="000F7CB3"/>
    <w:rsid w:val="001065E2"/>
    <w:rsid w:val="001068AB"/>
    <w:rsid w:val="001207A0"/>
    <w:rsid w:val="00123091"/>
    <w:rsid w:val="00123367"/>
    <w:rsid w:val="00142994"/>
    <w:rsid w:val="00142FC8"/>
    <w:rsid w:val="001457AA"/>
    <w:rsid w:val="00152624"/>
    <w:rsid w:val="00153734"/>
    <w:rsid w:val="00155498"/>
    <w:rsid w:val="001560E8"/>
    <w:rsid w:val="00156F72"/>
    <w:rsid w:val="00157BA3"/>
    <w:rsid w:val="001654B1"/>
    <w:rsid w:val="00167466"/>
    <w:rsid w:val="00167869"/>
    <w:rsid w:val="0017232B"/>
    <w:rsid w:val="00173364"/>
    <w:rsid w:val="00176929"/>
    <w:rsid w:val="00181275"/>
    <w:rsid w:val="00182ECD"/>
    <w:rsid w:val="0018467E"/>
    <w:rsid w:val="001868FE"/>
    <w:rsid w:val="00190E01"/>
    <w:rsid w:val="00194CA8"/>
    <w:rsid w:val="001951A4"/>
    <w:rsid w:val="001959B0"/>
    <w:rsid w:val="00197EA1"/>
    <w:rsid w:val="001A0DBA"/>
    <w:rsid w:val="001A3E7D"/>
    <w:rsid w:val="001A4A1B"/>
    <w:rsid w:val="001B0D09"/>
    <w:rsid w:val="001B202E"/>
    <w:rsid w:val="001B3D3A"/>
    <w:rsid w:val="001C062A"/>
    <w:rsid w:val="001C08CD"/>
    <w:rsid w:val="001C5E8B"/>
    <w:rsid w:val="001C7662"/>
    <w:rsid w:val="001D0579"/>
    <w:rsid w:val="001D0AE3"/>
    <w:rsid w:val="001D2503"/>
    <w:rsid w:val="001D3C72"/>
    <w:rsid w:val="001D4474"/>
    <w:rsid w:val="001D51EB"/>
    <w:rsid w:val="001E2C69"/>
    <w:rsid w:val="001E7718"/>
    <w:rsid w:val="001F126B"/>
    <w:rsid w:val="001F16A1"/>
    <w:rsid w:val="001F5CC0"/>
    <w:rsid w:val="001F7A46"/>
    <w:rsid w:val="0020497D"/>
    <w:rsid w:val="0021180D"/>
    <w:rsid w:val="00214483"/>
    <w:rsid w:val="00214805"/>
    <w:rsid w:val="002233FF"/>
    <w:rsid w:val="002254BA"/>
    <w:rsid w:val="002346DD"/>
    <w:rsid w:val="00237F4E"/>
    <w:rsid w:val="00242C64"/>
    <w:rsid w:val="002532E3"/>
    <w:rsid w:val="00255446"/>
    <w:rsid w:val="00256B06"/>
    <w:rsid w:val="00264645"/>
    <w:rsid w:val="00264B99"/>
    <w:rsid w:val="00274BD1"/>
    <w:rsid w:val="00280700"/>
    <w:rsid w:val="00282651"/>
    <w:rsid w:val="002827CC"/>
    <w:rsid w:val="00287002"/>
    <w:rsid w:val="0029447D"/>
    <w:rsid w:val="00295F11"/>
    <w:rsid w:val="0029793A"/>
    <w:rsid w:val="002A4385"/>
    <w:rsid w:val="002A64BC"/>
    <w:rsid w:val="002A6571"/>
    <w:rsid w:val="002B4950"/>
    <w:rsid w:val="002B64AA"/>
    <w:rsid w:val="002C0F1C"/>
    <w:rsid w:val="002C12FE"/>
    <w:rsid w:val="002C130D"/>
    <w:rsid w:val="002D1524"/>
    <w:rsid w:val="002D1BF3"/>
    <w:rsid w:val="002D3DC4"/>
    <w:rsid w:val="002E1846"/>
    <w:rsid w:val="002E1B7E"/>
    <w:rsid w:val="002E3713"/>
    <w:rsid w:val="002F1E1D"/>
    <w:rsid w:val="002F227B"/>
    <w:rsid w:val="00300528"/>
    <w:rsid w:val="00303EF3"/>
    <w:rsid w:val="00306A8D"/>
    <w:rsid w:val="00312417"/>
    <w:rsid w:val="003160FC"/>
    <w:rsid w:val="00333F7B"/>
    <w:rsid w:val="00334CE0"/>
    <w:rsid w:val="00336703"/>
    <w:rsid w:val="00337C80"/>
    <w:rsid w:val="00340A83"/>
    <w:rsid w:val="003469DC"/>
    <w:rsid w:val="003501FC"/>
    <w:rsid w:val="00352D9B"/>
    <w:rsid w:val="00364067"/>
    <w:rsid w:val="003723CC"/>
    <w:rsid w:val="0037536E"/>
    <w:rsid w:val="00380544"/>
    <w:rsid w:val="00381F3D"/>
    <w:rsid w:val="0038609F"/>
    <w:rsid w:val="0039271A"/>
    <w:rsid w:val="00396B68"/>
    <w:rsid w:val="003A41B4"/>
    <w:rsid w:val="003A48B3"/>
    <w:rsid w:val="003A669F"/>
    <w:rsid w:val="003B1834"/>
    <w:rsid w:val="003B328A"/>
    <w:rsid w:val="003C0C4D"/>
    <w:rsid w:val="003C1D55"/>
    <w:rsid w:val="003D05B5"/>
    <w:rsid w:val="003D1A99"/>
    <w:rsid w:val="003D45CE"/>
    <w:rsid w:val="003E1191"/>
    <w:rsid w:val="003E1DF5"/>
    <w:rsid w:val="003E7448"/>
    <w:rsid w:val="003F015A"/>
    <w:rsid w:val="003F1167"/>
    <w:rsid w:val="003F66D2"/>
    <w:rsid w:val="004018C7"/>
    <w:rsid w:val="00410584"/>
    <w:rsid w:val="0041065A"/>
    <w:rsid w:val="0042316F"/>
    <w:rsid w:val="0042609E"/>
    <w:rsid w:val="00432288"/>
    <w:rsid w:val="004358C4"/>
    <w:rsid w:val="00437787"/>
    <w:rsid w:val="00442F72"/>
    <w:rsid w:val="00450606"/>
    <w:rsid w:val="00453026"/>
    <w:rsid w:val="004576C6"/>
    <w:rsid w:val="0046137F"/>
    <w:rsid w:val="0046344E"/>
    <w:rsid w:val="00464BBB"/>
    <w:rsid w:val="00466FB4"/>
    <w:rsid w:val="00467DE4"/>
    <w:rsid w:val="004700C8"/>
    <w:rsid w:val="00470462"/>
    <w:rsid w:val="00471B1A"/>
    <w:rsid w:val="004755B4"/>
    <w:rsid w:val="00480862"/>
    <w:rsid w:val="00480E96"/>
    <w:rsid w:val="00481628"/>
    <w:rsid w:val="00491FF9"/>
    <w:rsid w:val="0049333D"/>
    <w:rsid w:val="00494836"/>
    <w:rsid w:val="00495D2E"/>
    <w:rsid w:val="00497B5C"/>
    <w:rsid w:val="00497BAD"/>
    <w:rsid w:val="00497F54"/>
    <w:rsid w:val="004A03CE"/>
    <w:rsid w:val="004A366B"/>
    <w:rsid w:val="004A3C2E"/>
    <w:rsid w:val="004A758F"/>
    <w:rsid w:val="004B0085"/>
    <w:rsid w:val="004B3E93"/>
    <w:rsid w:val="004B5B5F"/>
    <w:rsid w:val="004B7522"/>
    <w:rsid w:val="004C3ADF"/>
    <w:rsid w:val="004C618B"/>
    <w:rsid w:val="004C64AE"/>
    <w:rsid w:val="004D0AB4"/>
    <w:rsid w:val="004D1721"/>
    <w:rsid w:val="004D628E"/>
    <w:rsid w:val="004D7038"/>
    <w:rsid w:val="004E5178"/>
    <w:rsid w:val="004E6362"/>
    <w:rsid w:val="004F2466"/>
    <w:rsid w:val="004F321D"/>
    <w:rsid w:val="004F4995"/>
    <w:rsid w:val="004F4ABF"/>
    <w:rsid w:val="004F56EC"/>
    <w:rsid w:val="004F5E4B"/>
    <w:rsid w:val="004F7915"/>
    <w:rsid w:val="0050156C"/>
    <w:rsid w:val="00502DF1"/>
    <w:rsid w:val="00505689"/>
    <w:rsid w:val="00513DB6"/>
    <w:rsid w:val="005169AA"/>
    <w:rsid w:val="00522626"/>
    <w:rsid w:val="00523FDF"/>
    <w:rsid w:val="005318CD"/>
    <w:rsid w:val="005336D2"/>
    <w:rsid w:val="005350BE"/>
    <w:rsid w:val="0053606D"/>
    <w:rsid w:val="0054248F"/>
    <w:rsid w:val="005439F5"/>
    <w:rsid w:val="00544FD8"/>
    <w:rsid w:val="00555CA4"/>
    <w:rsid w:val="00557F93"/>
    <w:rsid w:val="00563421"/>
    <w:rsid w:val="00564FF7"/>
    <w:rsid w:val="00575825"/>
    <w:rsid w:val="005777C9"/>
    <w:rsid w:val="0058200B"/>
    <w:rsid w:val="00584BA9"/>
    <w:rsid w:val="00587462"/>
    <w:rsid w:val="00590E5A"/>
    <w:rsid w:val="00596093"/>
    <w:rsid w:val="00596C11"/>
    <w:rsid w:val="005A1ED8"/>
    <w:rsid w:val="005A4069"/>
    <w:rsid w:val="005A5654"/>
    <w:rsid w:val="005A7A4F"/>
    <w:rsid w:val="005C0755"/>
    <w:rsid w:val="005D2F84"/>
    <w:rsid w:val="005D4C7E"/>
    <w:rsid w:val="005E3A78"/>
    <w:rsid w:val="005F2BB4"/>
    <w:rsid w:val="005F5495"/>
    <w:rsid w:val="006050F3"/>
    <w:rsid w:val="006116C6"/>
    <w:rsid w:val="006120A9"/>
    <w:rsid w:val="00613A48"/>
    <w:rsid w:val="00613B36"/>
    <w:rsid w:val="00627125"/>
    <w:rsid w:val="00630AA6"/>
    <w:rsid w:val="00634EB4"/>
    <w:rsid w:val="006354DA"/>
    <w:rsid w:val="0064133F"/>
    <w:rsid w:val="00641DAB"/>
    <w:rsid w:val="00642484"/>
    <w:rsid w:val="006425CF"/>
    <w:rsid w:val="006463AC"/>
    <w:rsid w:val="0065081E"/>
    <w:rsid w:val="006509D4"/>
    <w:rsid w:val="00654501"/>
    <w:rsid w:val="006620CB"/>
    <w:rsid w:val="006638D7"/>
    <w:rsid w:val="00674C42"/>
    <w:rsid w:val="00677295"/>
    <w:rsid w:val="00677D19"/>
    <w:rsid w:val="00681AD2"/>
    <w:rsid w:val="00686FC7"/>
    <w:rsid w:val="006906B2"/>
    <w:rsid w:val="00690B7E"/>
    <w:rsid w:val="00693D42"/>
    <w:rsid w:val="006A06E8"/>
    <w:rsid w:val="006B1097"/>
    <w:rsid w:val="006B4BAA"/>
    <w:rsid w:val="006C61D3"/>
    <w:rsid w:val="006D13F5"/>
    <w:rsid w:val="006D504A"/>
    <w:rsid w:val="006D60D3"/>
    <w:rsid w:val="006D7CAF"/>
    <w:rsid w:val="006E0341"/>
    <w:rsid w:val="006E6B7F"/>
    <w:rsid w:val="006F24F1"/>
    <w:rsid w:val="006F3C5D"/>
    <w:rsid w:val="006F5A39"/>
    <w:rsid w:val="006F7BFC"/>
    <w:rsid w:val="007000AC"/>
    <w:rsid w:val="00701BCA"/>
    <w:rsid w:val="007046FE"/>
    <w:rsid w:val="00711733"/>
    <w:rsid w:val="007169AD"/>
    <w:rsid w:val="00717819"/>
    <w:rsid w:val="007204BD"/>
    <w:rsid w:val="00720FA0"/>
    <w:rsid w:val="00722950"/>
    <w:rsid w:val="00723521"/>
    <w:rsid w:val="00730D87"/>
    <w:rsid w:val="00742D2F"/>
    <w:rsid w:val="0074485D"/>
    <w:rsid w:val="007448F8"/>
    <w:rsid w:val="00745A63"/>
    <w:rsid w:val="00753DE4"/>
    <w:rsid w:val="00757361"/>
    <w:rsid w:val="00760A76"/>
    <w:rsid w:val="007621CC"/>
    <w:rsid w:val="0076376C"/>
    <w:rsid w:val="00773CA2"/>
    <w:rsid w:val="00774B58"/>
    <w:rsid w:val="00783911"/>
    <w:rsid w:val="007852AD"/>
    <w:rsid w:val="00785965"/>
    <w:rsid w:val="00791F65"/>
    <w:rsid w:val="00793293"/>
    <w:rsid w:val="00793980"/>
    <w:rsid w:val="007946A2"/>
    <w:rsid w:val="00796CC1"/>
    <w:rsid w:val="00797DA2"/>
    <w:rsid w:val="007A00FA"/>
    <w:rsid w:val="007A2E50"/>
    <w:rsid w:val="007A4C33"/>
    <w:rsid w:val="007B0A61"/>
    <w:rsid w:val="007B5DBA"/>
    <w:rsid w:val="007B6C53"/>
    <w:rsid w:val="007B716F"/>
    <w:rsid w:val="007B74CE"/>
    <w:rsid w:val="007C074B"/>
    <w:rsid w:val="007D3630"/>
    <w:rsid w:val="007D5612"/>
    <w:rsid w:val="007E23B0"/>
    <w:rsid w:val="007F499A"/>
    <w:rsid w:val="007F552E"/>
    <w:rsid w:val="00800320"/>
    <w:rsid w:val="00801594"/>
    <w:rsid w:val="00801E8B"/>
    <w:rsid w:val="00810344"/>
    <w:rsid w:val="00810A4B"/>
    <w:rsid w:val="00812316"/>
    <w:rsid w:val="008137C3"/>
    <w:rsid w:val="00820BA5"/>
    <w:rsid w:val="0082675C"/>
    <w:rsid w:val="00826DE3"/>
    <w:rsid w:val="008271C9"/>
    <w:rsid w:val="0084388C"/>
    <w:rsid w:val="00844375"/>
    <w:rsid w:val="008500D0"/>
    <w:rsid w:val="00850F0E"/>
    <w:rsid w:val="00856C2F"/>
    <w:rsid w:val="008663F9"/>
    <w:rsid w:val="00870574"/>
    <w:rsid w:val="008705F7"/>
    <w:rsid w:val="00871AE4"/>
    <w:rsid w:val="00890D75"/>
    <w:rsid w:val="00891476"/>
    <w:rsid w:val="00894DEA"/>
    <w:rsid w:val="00894E81"/>
    <w:rsid w:val="008A37A7"/>
    <w:rsid w:val="008A4C30"/>
    <w:rsid w:val="008A518F"/>
    <w:rsid w:val="008B101A"/>
    <w:rsid w:val="008B669E"/>
    <w:rsid w:val="008C3127"/>
    <w:rsid w:val="008C6E87"/>
    <w:rsid w:val="008D21AE"/>
    <w:rsid w:val="008D3423"/>
    <w:rsid w:val="008D3480"/>
    <w:rsid w:val="008E0CA3"/>
    <w:rsid w:val="008E3465"/>
    <w:rsid w:val="008E6B6F"/>
    <w:rsid w:val="008F2D90"/>
    <w:rsid w:val="008F30A0"/>
    <w:rsid w:val="00902975"/>
    <w:rsid w:val="00902C2F"/>
    <w:rsid w:val="00905EA0"/>
    <w:rsid w:val="00907F98"/>
    <w:rsid w:val="00910A6E"/>
    <w:rsid w:val="00914EDB"/>
    <w:rsid w:val="00915469"/>
    <w:rsid w:val="009205E5"/>
    <w:rsid w:val="0092347D"/>
    <w:rsid w:val="00926AC5"/>
    <w:rsid w:val="00931242"/>
    <w:rsid w:val="0093186D"/>
    <w:rsid w:val="00931C3D"/>
    <w:rsid w:val="00934259"/>
    <w:rsid w:val="00936D22"/>
    <w:rsid w:val="00936E96"/>
    <w:rsid w:val="00937CAD"/>
    <w:rsid w:val="00943FE3"/>
    <w:rsid w:val="0094562F"/>
    <w:rsid w:val="00947980"/>
    <w:rsid w:val="0096276D"/>
    <w:rsid w:val="009712F9"/>
    <w:rsid w:val="00971616"/>
    <w:rsid w:val="0098380E"/>
    <w:rsid w:val="0099099B"/>
    <w:rsid w:val="009919DC"/>
    <w:rsid w:val="00994739"/>
    <w:rsid w:val="009A15D3"/>
    <w:rsid w:val="009A6A7A"/>
    <w:rsid w:val="009B4E10"/>
    <w:rsid w:val="009B750D"/>
    <w:rsid w:val="009C2BD7"/>
    <w:rsid w:val="009C4AB4"/>
    <w:rsid w:val="009C68AC"/>
    <w:rsid w:val="009E2161"/>
    <w:rsid w:val="009E415B"/>
    <w:rsid w:val="009F21CA"/>
    <w:rsid w:val="009F59FF"/>
    <w:rsid w:val="009F7721"/>
    <w:rsid w:val="00A00016"/>
    <w:rsid w:val="00A00643"/>
    <w:rsid w:val="00A04651"/>
    <w:rsid w:val="00A054B6"/>
    <w:rsid w:val="00A15FD1"/>
    <w:rsid w:val="00A20AFE"/>
    <w:rsid w:val="00A24FEC"/>
    <w:rsid w:val="00A25842"/>
    <w:rsid w:val="00A260BE"/>
    <w:rsid w:val="00A30895"/>
    <w:rsid w:val="00A3578A"/>
    <w:rsid w:val="00A35BA3"/>
    <w:rsid w:val="00A3603B"/>
    <w:rsid w:val="00A45D8B"/>
    <w:rsid w:val="00A55F45"/>
    <w:rsid w:val="00A61FFD"/>
    <w:rsid w:val="00A64682"/>
    <w:rsid w:val="00A66427"/>
    <w:rsid w:val="00A66F66"/>
    <w:rsid w:val="00A6774F"/>
    <w:rsid w:val="00A71952"/>
    <w:rsid w:val="00A72B3A"/>
    <w:rsid w:val="00A73337"/>
    <w:rsid w:val="00A740BC"/>
    <w:rsid w:val="00A74FE1"/>
    <w:rsid w:val="00A775BF"/>
    <w:rsid w:val="00A814A1"/>
    <w:rsid w:val="00A82259"/>
    <w:rsid w:val="00A845CE"/>
    <w:rsid w:val="00A86F09"/>
    <w:rsid w:val="00A8734C"/>
    <w:rsid w:val="00A90DCA"/>
    <w:rsid w:val="00A91E8A"/>
    <w:rsid w:val="00A93F2A"/>
    <w:rsid w:val="00AA5D85"/>
    <w:rsid w:val="00AB3FD6"/>
    <w:rsid w:val="00AB4ECD"/>
    <w:rsid w:val="00AB5A24"/>
    <w:rsid w:val="00AB7CA8"/>
    <w:rsid w:val="00AC3199"/>
    <w:rsid w:val="00AC3816"/>
    <w:rsid w:val="00AC6C13"/>
    <w:rsid w:val="00AD14F8"/>
    <w:rsid w:val="00AD5D82"/>
    <w:rsid w:val="00AD71EC"/>
    <w:rsid w:val="00AE2013"/>
    <w:rsid w:val="00AE6134"/>
    <w:rsid w:val="00AF1E79"/>
    <w:rsid w:val="00AF4865"/>
    <w:rsid w:val="00AF6BB1"/>
    <w:rsid w:val="00B008D4"/>
    <w:rsid w:val="00B00FC6"/>
    <w:rsid w:val="00B022C7"/>
    <w:rsid w:val="00B041BE"/>
    <w:rsid w:val="00B058C6"/>
    <w:rsid w:val="00B07C8B"/>
    <w:rsid w:val="00B1272F"/>
    <w:rsid w:val="00B14953"/>
    <w:rsid w:val="00B14BF9"/>
    <w:rsid w:val="00B17465"/>
    <w:rsid w:val="00B239BE"/>
    <w:rsid w:val="00B248F6"/>
    <w:rsid w:val="00B273A2"/>
    <w:rsid w:val="00B30964"/>
    <w:rsid w:val="00B32650"/>
    <w:rsid w:val="00B32767"/>
    <w:rsid w:val="00B327A5"/>
    <w:rsid w:val="00B363FD"/>
    <w:rsid w:val="00B55FA8"/>
    <w:rsid w:val="00B56460"/>
    <w:rsid w:val="00B61478"/>
    <w:rsid w:val="00B65931"/>
    <w:rsid w:val="00B67981"/>
    <w:rsid w:val="00B679A9"/>
    <w:rsid w:val="00B70FE6"/>
    <w:rsid w:val="00B71C36"/>
    <w:rsid w:val="00B82705"/>
    <w:rsid w:val="00B84D7C"/>
    <w:rsid w:val="00B85D03"/>
    <w:rsid w:val="00B925AE"/>
    <w:rsid w:val="00B92D49"/>
    <w:rsid w:val="00B93349"/>
    <w:rsid w:val="00B94C6F"/>
    <w:rsid w:val="00BA61E5"/>
    <w:rsid w:val="00BB351D"/>
    <w:rsid w:val="00BB47BE"/>
    <w:rsid w:val="00BB4BD9"/>
    <w:rsid w:val="00BB69EF"/>
    <w:rsid w:val="00BB78C1"/>
    <w:rsid w:val="00BC2A9A"/>
    <w:rsid w:val="00BC3FE5"/>
    <w:rsid w:val="00BC417F"/>
    <w:rsid w:val="00BC41CD"/>
    <w:rsid w:val="00BD270A"/>
    <w:rsid w:val="00BD501C"/>
    <w:rsid w:val="00BD7D20"/>
    <w:rsid w:val="00BE21AE"/>
    <w:rsid w:val="00BE2781"/>
    <w:rsid w:val="00BE2CE2"/>
    <w:rsid w:val="00BE54E5"/>
    <w:rsid w:val="00BF7F2F"/>
    <w:rsid w:val="00C01B4A"/>
    <w:rsid w:val="00C1082B"/>
    <w:rsid w:val="00C14D2D"/>
    <w:rsid w:val="00C163A9"/>
    <w:rsid w:val="00C178DC"/>
    <w:rsid w:val="00C223C0"/>
    <w:rsid w:val="00C2414B"/>
    <w:rsid w:val="00C276DD"/>
    <w:rsid w:val="00C27BBE"/>
    <w:rsid w:val="00C428FE"/>
    <w:rsid w:val="00C4367A"/>
    <w:rsid w:val="00C47BCC"/>
    <w:rsid w:val="00C52FFA"/>
    <w:rsid w:val="00C54961"/>
    <w:rsid w:val="00C56B14"/>
    <w:rsid w:val="00C61A91"/>
    <w:rsid w:val="00C65087"/>
    <w:rsid w:val="00C75F43"/>
    <w:rsid w:val="00C762BD"/>
    <w:rsid w:val="00C76FCD"/>
    <w:rsid w:val="00C77040"/>
    <w:rsid w:val="00C853F6"/>
    <w:rsid w:val="00C9600C"/>
    <w:rsid w:val="00C96343"/>
    <w:rsid w:val="00C97001"/>
    <w:rsid w:val="00C97F58"/>
    <w:rsid w:val="00CA3196"/>
    <w:rsid w:val="00CA7A17"/>
    <w:rsid w:val="00CB190C"/>
    <w:rsid w:val="00CB3B94"/>
    <w:rsid w:val="00CB3E63"/>
    <w:rsid w:val="00CC3320"/>
    <w:rsid w:val="00CC3CDC"/>
    <w:rsid w:val="00CC4DFE"/>
    <w:rsid w:val="00CC5759"/>
    <w:rsid w:val="00CC6525"/>
    <w:rsid w:val="00CD414C"/>
    <w:rsid w:val="00CD726A"/>
    <w:rsid w:val="00CD7827"/>
    <w:rsid w:val="00CE0375"/>
    <w:rsid w:val="00CE2248"/>
    <w:rsid w:val="00CE35E7"/>
    <w:rsid w:val="00CE5ECD"/>
    <w:rsid w:val="00CF01AA"/>
    <w:rsid w:val="00CF094B"/>
    <w:rsid w:val="00CF368F"/>
    <w:rsid w:val="00CF39C0"/>
    <w:rsid w:val="00CF3BBC"/>
    <w:rsid w:val="00CF4AF9"/>
    <w:rsid w:val="00CF5ACB"/>
    <w:rsid w:val="00CF707C"/>
    <w:rsid w:val="00D00C70"/>
    <w:rsid w:val="00D06C6A"/>
    <w:rsid w:val="00D130D5"/>
    <w:rsid w:val="00D136F8"/>
    <w:rsid w:val="00D23AC7"/>
    <w:rsid w:val="00D249E5"/>
    <w:rsid w:val="00D24E7A"/>
    <w:rsid w:val="00D30120"/>
    <w:rsid w:val="00D30D21"/>
    <w:rsid w:val="00D35F4E"/>
    <w:rsid w:val="00D407DA"/>
    <w:rsid w:val="00D50E28"/>
    <w:rsid w:val="00D52F26"/>
    <w:rsid w:val="00D572C7"/>
    <w:rsid w:val="00D61ED3"/>
    <w:rsid w:val="00D65500"/>
    <w:rsid w:val="00D71264"/>
    <w:rsid w:val="00D72B23"/>
    <w:rsid w:val="00D7639F"/>
    <w:rsid w:val="00D77E6A"/>
    <w:rsid w:val="00D805D8"/>
    <w:rsid w:val="00D85532"/>
    <w:rsid w:val="00D85F44"/>
    <w:rsid w:val="00D90AA3"/>
    <w:rsid w:val="00D91271"/>
    <w:rsid w:val="00D9285A"/>
    <w:rsid w:val="00D9550B"/>
    <w:rsid w:val="00DB3B93"/>
    <w:rsid w:val="00DB4FC3"/>
    <w:rsid w:val="00DB54D3"/>
    <w:rsid w:val="00DB5C9C"/>
    <w:rsid w:val="00DC12D5"/>
    <w:rsid w:val="00DC214F"/>
    <w:rsid w:val="00DC4544"/>
    <w:rsid w:val="00DD30C0"/>
    <w:rsid w:val="00DD50A8"/>
    <w:rsid w:val="00DE411E"/>
    <w:rsid w:val="00DE43AE"/>
    <w:rsid w:val="00DE7599"/>
    <w:rsid w:val="00DF2B6C"/>
    <w:rsid w:val="00DF321A"/>
    <w:rsid w:val="00DF3CDE"/>
    <w:rsid w:val="00DF5DAE"/>
    <w:rsid w:val="00E028F0"/>
    <w:rsid w:val="00E02D91"/>
    <w:rsid w:val="00E06093"/>
    <w:rsid w:val="00E06C5F"/>
    <w:rsid w:val="00E13B43"/>
    <w:rsid w:val="00E2495C"/>
    <w:rsid w:val="00E25180"/>
    <w:rsid w:val="00E264A5"/>
    <w:rsid w:val="00E265E9"/>
    <w:rsid w:val="00E33B63"/>
    <w:rsid w:val="00E35442"/>
    <w:rsid w:val="00E37DE3"/>
    <w:rsid w:val="00E40960"/>
    <w:rsid w:val="00E45141"/>
    <w:rsid w:val="00E467A3"/>
    <w:rsid w:val="00E47225"/>
    <w:rsid w:val="00E47662"/>
    <w:rsid w:val="00E50415"/>
    <w:rsid w:val="00E515F9"/>
    <w:rsid w:val="00E53100"/>
    <w:rsid w:val="00E565B9"/>
    <w:rsid w:val="00E57E4D"/>
    <w:rsid w:val="00E602E7"/>
    <w:rsid w:val="00E62177"/>
    <w:rsid w:val="00E64835"/>
    <w:rsid w:val="00E6768F"/>
    <w:rsid w:val="00E70C1D"/>
    <w:rsid w:val="00E71606"/>
    <w:rsid w:val="00E7514F"/>
    <w:rsid w:val="00E752E2"/>
    <w:rsid w:val="00E77711"/>
    <w:rsid w:val="00E813B3"/>
    <w:rsid w:val="00E8484C"/>
    <w:rsid w:val="00E84E96"/>
    <w:rsid w:val="00E86491"/>
    <w:rsid w:val="00E87D85"/>
    <w:rsid w:val="00E90DA0"/>
    <w:rsid w:val="00EA1F15"/>
    <w:rsid w:val="00EA3375"/>
    <w:rsid w:val="00EA70AB"/>
    <w:rsid w:val="00EB0C71"/>
    <w:rsid w:val="00EB0CE7"/>
    <w:rsid w:val="00EB2201"/>
    <w:rsid w:val="00EB3B69"/>
    <w:rsid w:val="00EC2106"/>
    <w:rsid w:val="00EC4371"/>
    <w:rsid w:val="00EC5984"/>
    <w:rsid w:val="00EC6FD1"/>
    <w:rsid w:val="00ED0F71"/>
    <w:rsid w:val="00ED46F6"/>
    <w:rsid w:val="00EE043D"/>
    <w:rsid w:val="00EE5A97"/>
    <w:rsid w:val="00EF4F67"/>
    <w:rsid w:val="00EF6ADB"/>
    <w:rsid w:val="00EF7A9F"/>
    <w:rsid w:val="00F00BEB"/>
    <w:rsid w:val="00F06522"/>
    <w:rsid w:val="00F111B8"/>
    <w:rsid w:val="00F11878"/>
    <w:rsid w:val="00F2421A"/>
    <w:rsid w:val="00F243D0"/>
    <w:rsid w:val="00F264E3"/>
    <w:rsid w:val="00F3006D"/>
    <w:rsid w:val="00F3019F"/>
    <w:rsid w:val="00F36901"/>
    <w:rsid w:val="00F41542"/>
    <w:rsid w:val="00F42317"/>
    <w:rsid w:val="00F43884"/>
    <w:rsid w:val="00F4675D"/>
    <w:rsid w:val="00F47940"/>
    <w:rsid w:val="00F508CD"/>
    <w:rsid w:val="00F52EC1"/>
    <w:rsid w:val="00F55544"/>
    <w:rsid w:val="00F57833"/>
    <w:rsid w:val="00F60195"/>
    <w:rsid w:val="00F6346A"/>
    <w:rsid w:val="00F63777"/>
    <w:rsid w:val="00F666EA"/>
    <w:rsid w:val="00F669F0"/>
    <w:rsid w:val="00F72928"/>
    <w:rsid w:val="00F762FE"/>
    <w:rsid w:val="00F90741"/>
    <w:rsid w:val="00F938B9"/>
    <w:rsid w:val="00F97A29"/>
    <w:rsid w:val="00FA300E"/>
    <w:rsid w:val="00FA6627"/>
    <w:rsid w:val="00FB02D0"/>
    <w:rsid w:val="00FB1B59"/>
    <w:rsid w:val="00FB2DD0"/>
    <w:rsid w:val="00FC03D1"/>
    <w:rsid w:val="00FC0568"/>
    <w:rsid w:val="00FC112E"/>
    <w:rsid w:val="00FC13C2"/>
    <w:rsid w:val="00FC3AC6"/>
    <w:rsid w:val="00FC3CAA"/>
    <w:rsid w:val="00FC61D4"/>
    <w:rsid w:val="00FC6225"/>
    <w:rsid w:val="00FD0186"/>
    <w:rsid w:val="00FD01E5"/>
    <w:rsid w:val="00FD2D3D"/>
    <w:rsid w:val="00FD2EA1"/>
    <w:rsid w:val="00FD3C4D"/>
    <w:rsid w:val="00FD5DBC"/>
    <w:rsid w:val="00FD64DF"/>
    <w:rsid w:val="00FE1D0E"/>
    <w:rsid w:val="00FE1D36"/>
    <w:rsid w:val="00FF3F60"/>
    <w:rsid w:val="00FF7518"/>
    <w:rsid w:val="01914B6A"/>
    <w:rsid w:val="113B7D97"/>
    <w:rsid w:val="21CD1220"/>
    <w:rsid w:val="33B57FD6"/>
    <w:rsid w:val="3EB3700C"/>
    <w:rsid w:val="499835B4"/>
    <w:rsid w:val="4B2F7969"/>
    <w:rsid w:val="51893CB4"/>
    <w:rsid w:val="52031DD4"/>
    <w:rsid w:val="6A3F2666"/>
    <w:rsid w:val="735D7736"/>
    <w:rsid w:val="73F007E3"/>
    <w:rsid w:val="7EFE3E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83A9DC"/>
  <w15:docId w15:val="{65CF5F68-5C83-4C44-BBF8-AF625C5D5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rPr>
      <w:b/>
      <w:bCs/>
    </w:rPr>
  </w:style>
  <w:style w:type="character" w:styleId="ad">
    <w:name w:val="annotation reference"/>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批注文字 字符"/>
    <w:basedOn w:val="a0"/>
    <w:link w:val="a3"/>
    <w:uiPriority w:val="99"/>
    <w:rPr>
      <w:rFonts w:ascii="Calibri" w:eastAsia="宋体" w:hAnsi="Calibri" w:cs="Times New Roman"/>
    </w:rPr>
  </w:style>
  <w:style w:type="paragraph" w:customStyle="1" w:styleId="Default">
    <w:name w:val="Default"/>
    <w:pPr>
      <w:widowControl w:val="0"/>
      <w:autoSpaceDE w:val="0"/>
      <w:autoSpaceDN w:val="0"/>
      <w:adjustRightInd w:val="0"/>
    </w:pPr>
    <w:rPr>
      <w:rFonts w:ascii="宋体" w:eastAsia="宋体" w:hAnsi="Times New Roman" w:cs="宋体"/>
      <w:color w:val="000000"/>
      <w:sz w:val="24"/>
      <w:szCs w:val="24"/>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rPr>
      <w:rFonts w:ascii="Calibri" w:eastAsia="宋体" w:hAnsi="Calibri" w:cs="Times New Roman"/>
      <w:sz w:val="18"/>
      <w:szCs w:val="18"/>
    </w:rPr>
  </w:style>
  <w:style w:type="paragraph" w:customStyle="1" w:styleId="1">
    <w:name w:val="修订1"/>
    <w:hidden/>
    <w:uiPriority w:val="99"/>
    <w:semiHidden/>
    <w:rPr>
      <w:rFonts w:ascii="Calibri" w:eastAsia="宋体" w:hAnsi="Calibri" w:cs="Times New Roman"/>
      <w:kern w:val="2"/>
      <w:sz w:val="21"/>
      <w:szCs w:val="22"/>
    </w:rPr>
  </w:style>
  <w:style w:type="character" w:customStyle="1" w:styleId="ac">
    <w:name w:val="批注主题 字符"/>
    <w:basedOn w:val="a4"/>
    <w:link w:val="ab"/>
    <w:uiPriority w:val="99"/>
    <w:semiHidden/>
    <w:rPr>
      <w:rFonts w:ascii="Calibri" w:eastAsia="宋体" w:hAnsi="Calibri" w:cs="Times New Roman"/>
      <w:b/>
      <w:bCs/>
    </w:rPr>
  </w:style>
  <w:style w:type="paragraph" w:customStyle="1" w:styleId="YJH-nei">
    <w:name w:val="YJH-nei"/>
    <w:basedOn w:val="a"/>
    <w:pPr>
      <w:spacing w:line="600" w:lineRule="exact"/>
      <w:ind w:firstLineChars="200" w:firstLine="200"/>
    </w:pPr>
    <w:rPr>
      <w:rFonts w:ascii="仿宋_GB2312" w:eastAsia="仿宋_GB2312" w:hAnsi="宋体" w:cs="宋体" w:hint="eastAsia"/>
      <w:kern w:val="0"/>
      <w:sz w:val="30"/>
      <w:szCs w:val="30"/>
    </w:rPr>
  </w:style>
  <w:style w:type="character" w:styleId="af">
    <w:name w:val="Strong"/>
    <w:basedOn w:val="a0"/>
    <w:uiPriority w:val="22"/>
    <w:qFormat/>
    <w:rsid w:val="001B0D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11655">
      <w:bodyDiv w:val="1"/>
      <w:marLeft w:val="0"/>
      <w:marRight w:val="0"/>
      <w:marTop w:val="0"/>
      <w:marBottom w:val="0"/>
      <w:divBdr>
        <w:top w:val="none" w:sz="0" w:space="0" w:color="auto"/>
        <w:left w:val="none" w:sz="0" w:space="0" w:color="auto"/>
        <w:bottom w:val="none" w:sz="0" w:space="0" w:color="auto"/>
        <w:right w:val="none" w:sz="0" w:space="0" w:color="auto"/>
      </w:divBdr>
    </w:div>
    <w:div w:id="659235139">
      <w:bodyDiv w:val="1"/>
      <w:marLeft w:val="0"/>
      <w:marRight w:val="0"/>
      <w:marTop w:val="0"/>
      <w:marBottom w:val="0"/>
      <w:divBdr>
        <w:top w:val="none" w:sz="0" w:space="0" w:color="auto"/>
        <w:left w:val="none" w:sz="0" w:space="0" w:color="auto"/>
        <w:bottom w:val="none" w:sz="0" w:space="0" w:color="auto"/>
        <w:right w:val="none" w:sz="0" w:space="0" w:color="auto"/>
      </w:divBdr>
    </w:div>
    <w:div w:id="955454040">
      <w:bodyDiv w:val="1"/>
      <w:marLeft w:val="0"/>
      <w:marRight w:val="0"/>
      <w:marTop w:val="0"/>
      <w:marBottom w:val="0"/>
      <w:divBdr>
        <w:top w:val="none" w:sz="0" w:space="0" w:color="auto"/>
        <w:left w:val="none" w:sz="0" w:space="0" w:color="auto"/>
        <w:bottom w:val="none" w:sz="0" w:space="0" w:color="auto"/>
        <w:right w:val="none" w:sz="0" w:space="0" w:color="auto"/>
      </w:divBdr>
    </w:div>
    <w:div w:id="1276013225">
      <w:bodyDiv w:val="1"/>
      <w:marLeft w:val="0"/>
      <w:marRight w:val="0"/>
      <w:marTop w:val="0"/>
      <w:marBottom w:val="0"/>
      <w:divBdr>
        <w:top w:val="none" w:sz="0" w:space="0" w:color="auto"/>
        <w:left w:val="none" w:sz="0" w:space="0" w:color="auto"/>
        <w:bottom w:val="none" w:sz="0" w:space="0" w:color="auto"/>
        <w:right w:val="none" w:sz="0" w:space="0" w:color="auto"/>
      </w:divBdr>
      <w:divsChild>
        <w:div w:id="1691027191">
          <w:marLeft w:val="0"/>
          <w:marRight w:val="0"/>
          <w:marTop w:val="0"/>
          <w:marBottom w:val="0"/>
          <w:divBdr>
            <w:top w:val="none" w:sz="0" w:space="0" w:color="auto"/>
            <w:left w:val="none" w:sz="0" w:space="0" w:color="auto"/>
            <w:bottom w:val="none" w:sz="0" w:space="0" w:color="auto"/>
            <w:right w:val="none" w:sz="0" w:space="0" w:color="auto"/>
          </w:divBdr>
          <w:divsChild>
            <w:div w:id="1612125939">
              <w:marLeft w:val="0"/>
              <w:marRight w:val="0"/>
              <w:marTop w:val="0"/>
              <w:marBottom w:val="0"/>
              <w:divBdr>
                <w:top w:val="none" w:sz="0" w:space="0" w:color="auto"/>
                <w:left w:val="none" w:sz="0" w:space="0" w:color="auto"/>
                <w:bottom w:val="none" w:sz="0" w:space="0" w:color="auto"/>
                <w:right w:val="none" w:sz="0" w:space="0" w:color="auto"/>
              </w:divBdr>
              <w:divsChild>
                <w:div w:id="1372262764">
                  <w:marLeft w:val="0"/>
                  <w:marRight w:val="0"/>
                  <w:marTop w:val="0"/>
                  <w:marBottom w:val="0"/>
                  <w:divBdr>
                    <w:top w:val="none" w:sz="0" w:space="0" w:color="auto"/>
                    <w:left w:val="none" w:sz="0" w:space="0" w:color="auto"/>
                    <w:bottom w:val="none" w:sz="0" w:space="0" w:color="auto"/>
                    <w:right w:val="none" w:sz="0" w:space="0" w:color="auto"/>
                  </w:divBdr>
                  <w:divsChild>
                    <w:div w:id="582104296">
                      <w:marLeft w:val="300"/>
                      <w:marRight w:val="0"/>
                      <w:marTop w:val="0"/>
                      <w:marBottom w:val="0"/>
                      <w:divBdr>
                        <w:top w:val="single" w:sz="6" w:space="0" w:color="EEEEEE"/>
                        <w:left w:val="single" w:sz="6" w:space="0" w:color="EEEEEE"/>
                        <w:bottom w:val="single" w:sz="6" w:space="0" w:color="EEEEEE"/>
                        <w:right w:val="single" w:sz="6" w:space="0" w:color="EEEEEE"/>
                      </w:divBdr>
                      <w:divsChild>
                        <w:div w:id="2094352059">
                          <w:marLeft w:val="0"/>
                          <w:marRight w:val="0"/>
                          <w:marTop w:val="0"/>
                          <w:marBottom w:val="300"/>
                          <w:divBdr>
                            <w:top w:val="none" w:sz="0" w:space="0" w:color="auto"/>
                            <w:left w:val="single" w:sz="6" w:space="0" w:color="E5E5E5"/>
                            <w:bottom w:val="single" w:sz="6" w:space="0" w:color="E5E5E5"/>
                            <w:right w:val="single" w:sz="6" w:space="0" w:color="E5E5E5"/>
                          </w:divBdr>
                          <w:divsChild>
                            <w:div w:id="42762427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450158">
      <w:bodyDiv w:val="1"/>
      <w:marLeft w:val="0"/>
      <w:marRight w:val="0"/>
      <w:marTop w:val="0"/>
      <w:marBottom w:val="0"/>
      <w:divBdr>
        <w:top w:val="none" w:sz="0" w:space="0" w:color="auto"/>
        <w:left w:val="none" w:sz="0" w:space="0" w:color="auto"/>
        <w:bottom w:val="none" w:sz="0" w:space="0" w:color="auto"/>
        <w:right w:val="none" w:sz="0" w:space="0" w:color="auto"/>
      </w:divBdr>
    </w:div>
    <w:div w:id="1992172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31E9C9-F116-434D-91D2-14476C295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653</Words>
  <Characters>3726</Characters>
  <Application>Microsoft Office Word</Application>
  <DocSecurity>0</DocSecurity>
  <Lines>31</Lines>
  <Paragraphs>8</Paragraphs>
  <ScaleCrop>false</ScaleCrop>
  <Company>BANKOFQINGDAO</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宋健</dc:creator>
  <cp:lastModifiedBy>qdccb</cp:lastModifiedBy>
  <cp:revision>46</cp:revision>
  <cp:lastPrinted>2021-12-13T09:47:00Z</cp:lastPrinted>
  <dcterms:created xsi:type="dcterms:W3CDTF">2020-11-19T02:12:00Z</dcterms:created>
  <dcterms:modified xsi:type="dcterms:W3CDTF">2023-05-05T08:42:00Z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